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E1" w:rsidRPr="00AA7BFE" w:rsidRDefault="005848E1" w:rsidP="005848E1">
      <w:pPr>
        <w:pStyle w:val="Akapitzlist"/>
        <w:numPr>
          <w:ilvl w:val="0"/>
          <w:numId w:val="1"/>
        </w:numPr>
        <w:spacing w:before="360" w:line="23" w:lineRule="atLeast"/>
        <w:ind w:left="426" w:hanging="426"/>
        <w:jc w:val="both"/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>USŁUGI CATERINGU</w:t>
      </w:r>
    </w:p>
    <w:p w:rsidR="005848E1" w:rsidRPr="005848E1" w:rsidRDefault="005848E1" w:rsidP="005848E1">
      <w:pPr>
        <w:shd w:val="clear" w:color="auto" w:fill="D9D9D9" w:themeFill="background1" w:themeFillShade="D9"/>
        <w:spacing w:before="120"/>
        <w:jc w:val="both"/>
        <w:rPr>
          <w:rFonts w:asciiTheme="minorHAnsi" w:hAnsiTheme="minorHAnsi" w:cstheme="minorHAnsi"/>
          <w:b/>
          <w:bCs/>
          <w:color w:val="0000FF"/>
          <w:sz w:val="22"/>
          <w:szCs w:val="22"/>
        </w:rPr>
      </w:pPr>
      <w:r w:rsidRPr="005848E1">
        <w:rPr>
          <w:rFonts w:asciiTheme="minorHAnsi" w:hAnsiTheme="minorHAnsi" w:cstheme="minorHAnsi"/>
          <w:b/>
          <w:bCs/>
          <w:color w:val="0000FF"/>
          <w:sz w:val="22"/>
          <w:szCs w:val="22"/>
        </w:rPr>
        <w:t xml:space="preserve">Wymogi ogólne </w:t>
      </w:r>
    </w:p>
    <w:p w:rsidR="005B1395" w:rsidRPr="00535412" w:rsidRDefault="005848E1" w:rsidP="005848E1">
      <w:pPr>
        <w:pStyle w:val="Akapitzlist"/>
        <w:numPr>
          <w:ilvl w:val="0"/>
          <w:numId w:val="3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35412">
        <w:rPr>
          <w:rFonts w:asciiTheme="minorHAnsi" w:hAnsiTheme="minorHAnsi" w:cstheme="minorHAnsi"/>
          <w:sz w:val="22"/>
          <w:szCs w:val="22"/>
          <w:lang w:val="pl-PL"/>
        </w:rPr>
        <w:t>Wykonawca musi zapewnić usługi catering</w:t>
      </w:r>
      <w:r w:rsidR="005B1395" w:rsidRPr="00535412">
        <w:rPr>
          <w:rFonts w:asciiTheme="minorHAnsi" w:hAnsiTheme="minorHAnsi" w:cstheme="minorHAnsi"/>
          <w:sz w:val="22"/>
          <w:szCs w:val="22"/>
          <w:lang w:val="pl-PL"/>
        </w:rPr>
        <w:t xml:space="preserve">u w </w:t>
      </w:r>
      <w:r w:rsidR="00F91105">
        <w:rPr>
          <w:rFonts w:asciiTheme="minorHAnsi" w:hAnsiTheme="minorHAnsi" w:cstheme="minorHAnsi"/>
          <w:sz w:val="22"/>
          <w:szCs w:val="22"/>
          <w:lang w:val="pl-PL"/>
        </w:rPr>
        <w:t>8</w:t>
      </w:r>
      <w:r w:rsidR="005B1395" w:rsidRPr="00535412">
        <w:rPr>
          <w:rFonts w:asciiTheme="minorHAnsi" w:hAnsiTheme="minorHAnsi" w:cstheme="minorHAnsi"/>
          <w:sz w:val="22"/>
          <w:szCs w:val="22"/>
          <w:lang w:val="pl-PL"/>
        </w:rPr>
        <w:t xml:space="preserve"> kategoriach</w:t>
      </w:r>
      <w:r w:rsidR="00535412" w:rsidRPr="00535412">
        <w:rPr>
          <w:rFonts w:asciiTheme="minorHAnsi" w:hAnsiTheme="minorHAnsi" w:cstheme="minorHAnsi"/>
          <w:sz w:val="22"/>
          <w:szCs w:val="22"/>
          <w:lang w:val="pl-PL"/>
        </w:rPr>
        <w:t xml:space="preserve"> (s</w:t>
      </w:r>
      <w:proofErr w:type="spellStart"/>
      <w:r w:rsidR="00535412" w:rsidRPr="00535412">
        <w:rPr>
          <w:rFonts w:asciiTheme="minorHAnsi" w:hAnsiTheme="minorHAnsi" w:cstheme="minorHAnsi"/>
          <w:sz w:val="22"/>
          <w:szCs w:val="22"/>
        </w:rPr>
        <w:t>trefa</w:t>
      </w:r>
      <w:proofErr w:type="spellEnd"/>
      <w:r w:rsidR="00535412" w:rsidRPr="00535412">
        <w:rPr>
          <w:rFonts w:asciiTheme="minorHAnsi" w:hAnsiTheme="minorHAnsi" w:cstheme="minorHAnsi"/>
          <w:sz w:val="22"/>
          <w:szCs w:val="22"/>
        </w:rPr>
        <w:t xml:space="preserve"> Food Court</w:t>
      </w:r>
      <w:r w:rsidR="00535412" w:rsidRPr="00535412">
        <w:rPr>
          <w:rFonts w:asciiTheme="minorHAnsi" w:hAnsiTheme="minorHAnsi" w:cstheme="minorHAnsi"/>
          <w:sz w:val="22"/>
          <w:szCs w:val="22"/>
          <w:lang w:val="pl-PL"/>
        </w:rPr>
        <w:t>; c</w:t>
      </w:r>
      <w:proofErr w:type="spellStart"/>
      <w:r w:rsidR="00535412" w:rsidRPr="00535412">
        <w:rPr>
          <w:rFonts w:asciiTheme="minorHAnsi" w:hAnsiTheme="minorHAnsi" w:cstheme="minorHAnsi"/>
          <w:sz w:val="22"/>
          <w:szCs w:val="22"/>
        </w:rPr>
        <w:t>atering</w:t>
      </w:r>
      <w:proofErr w:type="spellEnd"/>
      <w:r w:rsidR="00535412" w:rsidRPr="00535412">
        <w:rPr>
          <w:rFonts w:asciiTheme="minorHAnsi" w:hAnsiTheme="minorHAnsi" w:cstheme="minorHAnsi"/>
          <w:sz w:val="22"/>
          <w:szCs w:val="22"/>
        </w:rPr>
        <w:t xml:space="preserve"> dla pracowników</w:t>
      </w:r>
      <w:r w:rsidR="00535412" w:rsidRPr="00535412">
        <w:rPr>
          <w:rFonts w:asciiTheme="minorHAnsi" w:hAnsiTheme="minorHAnsi" w:cstheme="minorHAnsi"/>
          <w:sz w:val="22"/>
          <w:szCs w:val="22"/>
          <w:lang w:val="pl-PL"/>
        </w:rPr>
        <w:t>; c</w:t>
      </w:r>
      <w:proofErr w:type="spellStart"/>
      <w:r w:rsidR="00535412" w:rsidRPr="00535412">
        <w:rPr>
          <w:rFonts w:asciiTheme="minorHAnsi" w:hAnsiTheme="minorHAnsi" w:cstheme="minorHAnsi"/>
          <w:sz w:val="22"/>
          <w:szCs w:val="22"/>
        </w:rPr>
        <w:t>atering</w:t>
      </w:r>
      <w:proofErr w:type="spellEnd"/>
      <w:r w:rsidR="00535412" w:rsidRPr="00535412">
        <w:rPr>
          <w:rFonts w:asciiTheme="minorHAnsi" w:hAnsiTheme="minorHAnsi" w:cstheme="minorHAnsi"/>
          <w:sz w:val="22"/>
          <w:szCs w:val="22"/>
        </w:rPr>
        <w:t xml:space="preserve"> dla mediów, tłumaczy i wolontariuszy</w:t>
      </w:r>
      <w:r w:rsidR="00535412" w:rsidRPr="00535412">
        <w:rPr>
          <w:rFonts w:asciiTheme="minorHAnsi" w:hAnsiTheme="minorHAnsi" w:cstheme="minorHAnsi"/>
          <w:sz w:val="22"/>
          <w:szCs w:val="22"/>
          <w:lang w:val="pl-PL"/>
        </w:rPr>
        <w:t>; c</w:t>
      </w:r>
      <w:proofErr w:type="spellStart"/>
      <w:r w:rsidR="00535412" w:rsidRPr="00535412">
        <w:rPr>
          <w:rFonts w:asciiTheme="minorHAnsi" w:hAnsiTheme="minorHAnsi" w:cstheme="minorHAnsi"/>
          <w:sz w:val="22"/>
          <w:szCs w:val="22"/>
        </w:rPr>
        <w:t>atering</w:t>
      </w:r>
      <w:proofErr w:type="spellEnd"/>
      <w:r w:rsidR="00535412" w:rsidRPr="00535412">
        <w:rPr>
          <w:rFonts w:asciiTheme="minorHAnsi" w:hAnsiTheme="minorHAnsi" w:cstheme="minorHAnsi"/>
          <w:sz w:val="22"/>
          <w:szCs w:val="22"/>
        </w:rPr>
        <w:t xml:space="preserve"> dla VIP</w:t>
      </w:r>
      <w:r w:rsidR="00535412" w:rsidRPr="00535412">
        <w:rPr>
          <w:rFonts w:asciiTheme="minorHAnsi" w:hAnsiTheme="minorHAnsi" w:cstheme="minorHAnsi"/>
          <w:sz w:val="22"/>
          <w:szCs w:val="22"/>
          <w:lang w:val="pl-PL"/>
        </w:rPr>
        <w:t>; c</w:t>
      </w:r>
      <w:proofErr w:type="spellStart"/>
      <w:r w:rsidR="00535412" w:rsidRPr="00535412">
        <w:rPr>
          <w:rFonts w:asciiTheme="minorHAnsi" w:hAnsiTheme="minorHAnsi" w:cstheme="minorHAnsi"/>
          <w:sz w:val="22"/>
          <w:szCs w:val="22"/>
        </w:rPr>
        <w:t>atering</w:t>
      </w:r>
      <w:proofErr w:type="spellEnd"/>
      <w:r w:rsidR="00535412" w:rsidRPr="00535412">
        <w:rPr>
          <w:rFonts w:asciiTheme="minorHAnsi" w:hAnsiTheme="minorHAnsi" w:cstheme="minorHAnsi"/>
          <w:sz w:val="22"/>
          <w:szCs w:val="22"/>
        </w:rPr>
        <w:t xml:space="preserve"> dla prelegentów</w:t>
      </w:r>
      <w:r w:rsidR="00535412" w:rsidRPr="00535412">
        <w:rPr>
          <w:rFonts w:asciiTheme="minorHAnsi" w:hAnsiTheme="minorHAnsi" w:cstheme="minorHAnsi"/>
          <w:sz w:val="22"/>
          <w:szCs w:val="22"/>
          <w:lang w:val="pl-PL"/>
        </w:rPr>
        <w:t>; c</w:t>
      </w:r>
      <w:proofErr w:type="spellStart"/>
      <w:r w:rsidR="00535412" w:rsidRPr="00535412">
        <w:rPr>
          <w:rFonts w:asciiTheme="minorHAnsi" w:hAnsiTheme="minorHAnsi" w:cstheme="minorHAnsi"/>
          <w:sz w:val="22"/>
          <w:szCs w:val="22"/>
        </w:rPr>
        <w:t>atering</w:t>
      </w:r>
      <w:proofErr w:type="spellEnd"/>
      <w:r w:rsidR="00535412" w:rsidRPr="00535412">
        <w:rPr>
          <w:rFonts w:asciiTheme="minorHAnsi" w:hAnsiTheme="minorHAnsi" w:cstheme="minorHAnsi"/>
          <w:sz w:val="22"/>
          <w:szCs w:val="22"/>
        </w:rPr>
        <w:t xml:space="preserve"> odpłatny na życzenie</w:t>
      </w:r>
      <w:r w:rsidR="00F91105">
        <w:rPr>
          <w:rFonts w:asciiTheme="minorHAnsi" w:hAnsiTheme="minorHAnsi" w:cstheme="minorHAnsi"/>
          <w:sz w:val="22"/>
          <w:szCs w:val="22"/>
          <w:lang w:val="pl-PL"/>
        </w:rPr>
        <w:t>, restauracja tymczasowa VIP</w:t>
      </w:r>
      <w:r w:rsidR="00535412" w:rsidRPr="00535412">
        <w:rPr>
          <w:rFonts w:asciiTheme="minorHAnsi" w:hAnsiTheme="minorHAnsi" w:cstheme="minorHAnsi"/>
          <w:sz w:val="22"/>
          <w:szCs w:val="22"/>
          <w:lang w:val="pl-PL"/>
        </w:rPr>
        <w:t>)</w:t>
      </w:r>
      <w:r w:rsidR="005B1395" w:rsidRPr="00535412">
        <w:rPr>
          <w:rFonts w:asciiTheme="minorHAnsi" w:hAnsiTheme="minorHAnsi" w:cstheme="minorHAnsi"/>
          <w:sz w:val="22"/>
          <w:szCs w:val="22"/>
          <w:lang w:val="pl-PL"/>
        </w:rPr>
        <w:t xml:space="preserve"> oraz wodę mineralną i punkty z gorącymi napojami i przekąskami, </w:t>
      </w:r>
      <w:r w:rsidR="005B1395" w:rsidRPr="007F0BAA">
        <w:rPr>
          <w:rFonts w:asciiTheme="minorHAnsi" w:hAnsiTheme="minorHAnsi" w:cstheme="minorHAnsi"/>
          <w:b/>
          <w:sz w:val="22"/>
          <w:szCs w:val="22"/>
          <w:lang w:val="pl-PL"/>
        </w:rPr>
        <w:t>korzystając z usług podmiotów świadczących te usługi na wyłączność w miejscu wydarzenia</w:t>
      </w:r>
      <w:r w:rsidR="008A0A2F">
        <w:rPr>
          <w:rFonts w:asciiTheme="minorHAnsi" w:hAnsiTheme="minorHAnsi" w:cstheme="minorHAnsi"/>
          <w:sz w:val="22"/>
          <w:szCs w:val="22"/>
          <w:lang w:val="pl-PL"/>
        </w:rPr>
        <w:t>, t</w:t>
      </w:r>
      <w:r w:rsidR="008A0A2F" w:rsidRPr="008A0A2F">
        <w:rPr>
          <w:rFonts w:asciiTheme="minorHAnsi" w:hAnsiTheme="minorHAnsi" w:cstheme="minorHAnsi"/>
          <w:sz w:val="22"/>
          <w:szCs w:val="22"/>
          <w:lang w:val="pl-PL"/>
        </w:rPr>
        <w:t xml:space="preserve">j. </w:t>
      </w:r>
      <w:r w:rsidR="008A0A2F" w:rsidRPr="008A0A2F">
        <w:rPr>
          <w:rFonts w:asciiTheme="minorHAnsi" w:hAnsiTheme="minorHAnsi" w:cstheme="minorHAnsi"/>
          <w:sz w:val="22"/>
          <w:szCs w:val="22"/>
        </w:rPr>
        <w:t>na terenie Międzynarodowego Centrum Kongresowego i Hali Widowiskowo-Sportowej „Spodek” w Katowicach.</w:t>
      </w:r>
      <w:r w:rsidR="007B7C44" w:rsidRPr="0053541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CA47AB" w:rsidRPr="00535412">
        <w:rPr>
          <w:rFonts w:asciiTheme="minorHAnsi" w:hAnsiTheme="minorHAnsi" w:cstheme="minorHAnsi"/>
          <w:sz w:val="22"/>
          <w:szCs w:val="22"/>
          <w:lang w:val="pl-PL"/>
        </w:rPr>
        <w:t xml:space="preserve">Lista podmiotów świadczących usługi gastronomiczne na wyłączność stanowi załącznik nr 2b. </w:t>
      </w:r>
    </w:p>
    <w:p w:rsidR="00520394" w:rsidRPr="00535412" w:rsidRDefault="007B7C44" w:rsidP="005B1395">
      <w:pPr>
        <w:pStyle w:val="Akapitzlist"/>
        <w:numPr>
          <w:ilvl w:val="0"/>
          <w:numId w:val="3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35412">
        <w:rPr>
          <w:rFonts w:asciiTheme="minorHAnsi" w:hAnsiTheme="minorHAnsi" w:cstheme="minorHAnsi"/>
          <w:sz w:val="22"/>
          <w:szCs w:val="22"/>
        </w:rPr>
        <w:t>Wykonawca będzie odpowiedzialny za zapewnienie odpowiedniej infrastruktury gastronomicznej, wraz z personelem ją obsługującym, niezbędnej do bezawaryjnej</w:t>
      </w:r>
      <w:r w:rsidRPr="0053541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4A37BB">
        <w:rPr>
          <w:rFonts w:asciiTheme="minorHAnsi" w:hAnsiTheme="minorHAnsi" w:cstheme="minorHAnsi"/>
          <w:sz w:val="22"/>
          <w:szCs w:val="22"/>
        </w:rPr>
        <w:t>i sprawnej realizacji usług cateringow</w:t>
      </w:r>
      <w:r w:rsidR="004A37BB">
        <w:rPr>
          <w:rFonts w:asciiTheme="minorHAnsi" w:hAnsiTheme="minorHAnsi" w:cstheme="minorHAnsi"/>
          <w:sz w:val="22"/>
          <w:szCs w:val="22"/>
          <w:lang w:val="pl-PL"/>
        </w:rPr>
        <w:t>ych</w:t>
      </w:r>
      <w:r w:rsidRPr="00535412">
        <w:rPr>
          <w:rFonts w:asciiTheme="minorHAnsi" w:hAnsiTheme="minorHAnsi" w:cstheme="minorHAnsi"/>
          <w:sz w:val="22"/>
          <w:szCs w:val="22"/>
        </w:rPr>
        <w:t>.</w:t>
      </w:r>
    </w:p>
    <w:p w:rsidR="00520394" w:rsidRPr="00AA7BFE" w:rsidRDefault="00520394" w:rsidP="0052039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A7BFE">
        <w:rPr>
          <w:rFonts w:asciiTheme="minorHAnsi" w:hAnsiTheme="minorHAnsi" w:cstheme="minorHAnsi"/>
          <w:color w:val="000000"/>
          <w:sz w:val="22"/>
          <w:szCs w:val="22"/>
        </w:rPr>
        <w:t xml:space="preserve">Zamawiający szacuje, że dziennie </w:t>
      </w:r>
      <w:r w:rsidRPr="00AA7BFE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podczas WUF11 </w:t>
      </w:r>
      <w:r>
        <w:rPr>
          <w:rFonts w:asciiTheme="minorHAnsi" w:hAnsiTheme="minorHAnsi" w:cstheme="minorHAnsi"/>
          <w:color w:val="000000"/>
          <w:sz w:val="22"/>
          <w:szCs w:val="22"/>
        </w:rPr>
        <w:t>będzie</w:t>
      </w:r>
      <w:r w:rsidRPr="00AA7BFE">
        <w:rPr>
          <w:rFonts w:asciiTheme="minorHAnsi" w:hAnsiTheme="minorHAnsi" w:cstheme="minorHAnsi"/>
          <w:color w:val="000000"/>
          <w:sz w:val="22"/>
          <w:szCs w:val="22"/>
        </w:rPr>
        <w:t xml:space="preserve"> 8-9 tys. osób odwiedzających, jednak dopiero rejestracja uczestników pozwoli na oszacowanie realnej ilości osób oczekiwanych i dopiero wtedy będzie można wyliczyć zapotrzebowanie na catering.</w:t>
      </w:r>
      <w:r w:rsidRPr="00431DB7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 xml:space="preserve"> Wykonawca przedstawi wyliczenia jednostkowe usług cateringu za poszczególne dania, zestawy obiadowe lub catering dla jednej osoby.</w:t>
      </w:r>
      <w:r w:rsidRPr="00AA7BFE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</w:p>
    <w:p w:rsidR="00520394" w:rsidRPr="00AA7BFE" w:rsidRDefault="00520394" w:rsidP="0052039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W uzgodnieniu z Zamawiającym, </w:t>
      </w:r>
      <w:r w:rsidRPr="00AA7BFE">
        <w:rPr>
          <w:rFonts w:asciiTheme="minorHAnsi" w:hAnsiTheme="minorHAnsi" w:cstheme="minorHAnsi"/>
          <w:sz w:val="22"/>
          <w:szCs w:val="22"/>
        </w:rPr>
        <w:t>Wykonawca będzie odpowiedzialny za zapewnienie adekwatnej do liczby uczestników wydarzenia i wielkości danego pomieszczenia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, </w:t>
      </w:r>
      <w:r w:rsidRPr="00AA7BFE">
        <w:rPr>
          <w:rFonts w:asciiTheme="minorHAnsi" w:hAnsiTheme="minorHAnsi" w:cstheme="minorHAnsi"/>
          <w:sz w:val="22"/>
          <w:szCs w:val="22"/>
        </w:rPr>
        <w:t>ilości:</w:t>
      </w:r>
    </w:p>
    <w:p w:rsidR="00520394" w:rsidRPr="00AA7BFE" w:rsidRDefault="00520394" w:rsidP="00520394">
      <w:pPr>
        <w:pStyle w:val="Akapitzlist"/>
        <w:numPr>
          <w:ilvl w:val="0"/>
          <w:numId w:val="4"/>
        </w:numPr>
        <w:spacing w:before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AA7BFE">
        <w:rPr>
          <w:rFonts w:asciiTheme="minorHAnsi" w:hAnsiTheme="minorHAnsi" w:cstheme="minorHAnsi"/>
          <w:sz w:val="22"/>
          <w:szCs w:val="22"/>
        </w:rPr>
        <w:t>punktów serwisowych/bufetowych, wraz z bemarami,</w:t>
      </w:r>
    </w:p>
    <w:p w:rsidR="00520394" w:rsidRPr="00AA7BFE" w:rsidRDefault="00520394" w:rsidP="00520394">
      <w:pPr>
        <w:pStyle w:val="Akapitzlist"/>
        <w:numPr>
          <w:ilvl w:val="0"/>
          <w:numId w:val="4"/>
        </w:numPr>
        <w:spacing w:before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AA7BFE">
        <w:rPr>
          <w:rFonts w:asciiTheme="minorHAnsi" w:hAnsiTheme="minorHAnsi" w:cstheme="minorHAnsi"/>
          <w:sz w:val="22"/>
          <w:szCs w:val="22"/>
        </w:rPr>
        <w:t>stołów konsumpcyjnych (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w tym </w:t>
      </w:r>
      <w:r w:rsidRPr="00AA7BFE">
        <w:rPr>
          <w:rFonts w:asciiTheme="minorHAnsi" w:hAnsiTheme="minorHAnsi" w:cstheme="minorHAnsi"/>
          <w:sz w:val="22"/>
          <w:szCs w:val="22"/>
        </w:rPr>
        <w:t xml:space="preserve">odpowiednio przystosowanych dla osób z danym rodzajem niepełnosprawności, tj. o wysokości ok. 70 cm) w kolorze białym z płyty laminowanej wraz z odpowiednią liczbą miejsc siedzących w postaci stabilnych i estetycznych ław w kolorze białym z płyty laminowanej i krzeseł lub </w:t>
      </w:r>
      <w:proofErr w:type="spellStart"/>
      <w:r w:rsidRPr="00AA7BFE">
        <w:rPr>
          <w:rFonts w:asciiTheme="minorHAnsi" w:hAnsiTheme="minorHAnsi" w:cstheme="minorHAnsi"/>
          <w:sz w:val="22"/>
          <w:szCs w:val="22"/>
        </w:rPr>
        <w:t>hokerów</w:t>
      </w:r>
      <w:proofErr w:type="spellEnd"/>
      <w:r w:rsidRPr="00AA7BFE">
        <w:rPr>
          <w:rFonts w:asciiTheme="minorHAnsi" w:hAnsiTheme="minorHAnsi" w:cstheme="minorHAnsi"/>
          <w:sz w:val="22"/>
          <w:szCs w:val="22"/>
        </w:rPr>
        <w:t xml:space="preserve"> z oparciem, </w:t>
      </w:r>
    </w:p>
    <w:p w:rsidR="00520394" w:rsidRPr="00AA7BFE" w:rsidRDefault="00520394" w:rsidP="00520394">
      <w:pPr>
        <w:pStyle w:val="Akapitzlist"/>
        <w:numPr>
          <w:ilvl w:val="0"/>
          <w:numId w:val="4"/>
        </w:numPr>
        <w:spacing w:before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AA7BFE">
        <w:rPr>
          <w:rFonts w:asciiTheme="minorHAnsi" w:hAnsiTheme="minorHAnsi" w:cstheme="minorHAnsi"/>
          <w:sz w:val="22"/>
          <w:szCs w:val="22"/>
        </w:rPr>
        <w:t xml:space="preserve">stolików koktajlowych/bufetowych w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takim samym </w:t>
      </w:r>
      <w:r w:rsidR="00647660">
        <w:rPr>
          <w:rFonts w:asciiTheme="minorHAnsi" w:hAnsiTheme="minorHAnsi" w:cstheme="minorHAnsi"/>
          <w:sz w:val="22"/>
          <w:szCs w:val="22"/>
        </w:rPr>
        <w:t>kolorze</w:t>
      </w:r>
      <w:r w:rsidRPr="00AA7BFE">
        <w:rPr>
          <w:rFonts w:asciiTheme="minorHAnsi" w:hAnsiTheme="minorHAnsi" w:cstheme="minorHAnsi"/>
          <w:sz w:val="22"/>
          <w:szCs w:val="22"/>
        </w:rPr>
        <w:t>, przy których będzie mogło stanąć co najmniej 6 osób (na potrzeby ewentualnego bankietu</w:t>
      </w:r>
      <w:r>
        <w:rPr>
          <w:rFonts w:asciiTheme="minorHAnsi" w:hAnsiTheme="minorHAnsi" w:cstheme="minorHAnsi"/>
          <w:sz w:val="22"/>
          <w:szCs w:val="22"/>
          <w:lang w:val="pl-PL"/>
        </w:rPr>
        <w:t>/cocktail party</w:t>
      </w:r>
      <w:r w:rsidRPr="00AA7BFE">
        <w:rPr>
          <w:rFonts w:asciiTheme="minorHAnsi" w:hAnsiTheme="minorHAnsi" w:cstheme="minorHAnsi"/>
          <w:sz w:val="22"/>
          <w:szCs w:val="22"/>
        </w:rPr>
        <w:t>, czy innych uroczystych wydarzeń</w:t>
      </w:r>
      <w:r>
        <w:rPr>
          <w:rFonts w:asciiTheme="minorHAnsi" w:hAnsiTheme="minorHAnsi" w:cstheme="minorHAnsi"/>
          <w:sz w:val="22"/>
          <w:szCs w:val="22"/>
          <w:lang w:val="pl-PL"/>
        </w:rPr>
        <w:t>. S</w:t>
      </w:r>
      <w:proofErr w:type="spellStart"/>
      <w:r w:rsidRPr="00AA7BFE">
        <w:rPr>
          <w:rFonts w:asciiTheme="minorHAnsi" w:hAnsiTheme="minorHAnsi" w:cstheme="minorHAnsi"/>
          <w:sz w:val="22"/>
          <w:szCs w:val="22"/>
        </w:rPr>
        <w:t>toliki</w:t>
      </w:r>
      <w:proofErr w:type="spellEnd"/>
      <w:r w:rsidRPr="00AA7BFE">
        <w:rPr>
          <w:rFonts w:asciiTheme="minorHAnsi" w:hAnsiTheme="minorHAnsi" w:cstheme="minorHAnsi"/>
          <w:sz w:val="22"/>
          <w:szCs w:val="22"/>
        </w:rPr>
        <w:t xml:space="preserve"> powinny mieć </w:t>
      </w:r>
      <w:r>
        <w:rPr>
          <w:rFonts w:asciiTheme="minorHAnsi" w:hAnsiTheme="minorHAnsi" w:cstheme="minorHAnsi"/>
          <w:sz w:val="22"/>
          <w:szCs w:val="22"/>
          <w:lang w:val="pl-PL"/>
        </w:rPr>
        <w:t>pokrowce elastyczne</w:t>
      </w:r>
      <w:r w:rsidRPr="00AA7BFE">
        <w:rPr>
          <w:rFonts w:asciiTheme="minorHAnsi" w:hAnsiTheme="minorHAnsi" w:cstheme="minorHAnsi"/>
          <w:sz w:val="22"/>
          <w:szCs w:val="22"/>
        </w:rPr>
        <w:t xml:space="preserve"> w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takim samym </w:t>
      </w:r>
      <w:r w:rsidRPr="00AA7BFE">
        <w:rPr>
          <w:rFonts w:asciiTheme="minorHAnsi" w:hAnsiTheme="minorHAnsi" w:cstheme="minorHAnsi"/>
          <w:sz w:val="22"/>
          <w:szCs w:val="22"/>
        </w:rPr>
        <w:t>kolorze</w:t>
      </w:r>
      <w:r>
        <w:rPr>
          <w:rFonts w:asciiTheme="minorHAnsi" w:hAnsiTheme="minorHAnsi" w:cstheme="minorHAnsi"/>
          <w:sz w:val="22"/>
          <w:szCs w:val="22"/>
          <w:lang w:val="pl-PL"/>
        </w:rPr>
        <w:t>: białym,</w:t>
      </w:r>
      <w:r w:rsidRPr="00AA7BFE">
        <w:rPr>
          <w:rFonts w:asciiTheme="minorHAnsi" w:hAnsiTheme="minorHAnsi" w:cstheme="minorHAnsi"/>
          <w:sz w:val="22"/>
          <w:szCs w:val="22"/>
        </w:rPr>
        <w:t>czarnym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lub</w:t>
      </w:r>
      <w:r w:rsidRPr="00AA7BFE">
        <w:rPr>
          <w:rFonts w:asciiTheme="minorHAnsi" w:hAnsiTheme="minorHAnsi" w:cstheme="minorHAnsi"/>
          <w:sz w:val="22"/>
          <w:szCs w:val="22"/>
        </w:rPr>
        <w:t xml:space="preserve"> granatowym, bez logotypów i wzorów)</w:t>
      </w:r>
      <w:r>
        <w:rPr>
          <w:rFonts w:asciiTheme="minorHAnsi" w:hAnsiTheme="minorHAnsi" w:cstheme="minorHAnsi"/>
          <w:sz w:val="22"/>
          <w:szCs w:val="22"/>
          <w:lang w:val="pl-PL"/>
        </w:rPr>
        <w:t>.</w:t>
      </w:r>
      <w:r w:rsidRPr="00AA7BF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lang w:val="pl-PL"/>
        </w:rPr>
        <w:t>U</w:t>
      </w:r>
      <w:proofErr w:type="spellStart"/>
      <w:r w:rsidRPr="00AA7BFE">
        <w:rPr>
          <w:rFonts w:asciiTheme="minorHAnsi" w:eastAsia="TimesNewRoman" w:hAnsiTheme="minorHAnsi" w:cstheme="minorHAnsi"/>
          <w:color w:val="000000"/>
          <w:sz w:val="22"/>
          <w:szCs w:val="22"/>
        </w:rPr>
        <w:t>ż</w:t>
      </w:r>
      <w:r w:rsidRPr="00AA7BFE">
        <w:rPr>
          <w:rFonts w:asciiTheme="minorHAnsi" w:hAnsiTheme="minorHAnsi" w:cstheme="minorHAnsi"/>
          <w:color w:val="000000"/>
          <w:sz w:val="22"/>
          <w:szCs w:val="22"/>
        </w:rPr>
        <w:t>yte</w:t>
      </w:r>
      <w:proofErr w:type="spellEnd"/>
      <w:r w:rsidRPr="00AA7BFE">
        <w:rPr>
          <w:rFonts w:asciiTheme="minorHAnsi" w:hAnsiTheme="minorHAnsi" w:cstheme="minorHAnsi"/>
          <w:color w:val="000000"/>
          <w:sz w:val="22"/>
          <w:szCs w:val="22"/>
        </w:rPr>
        <w:t xml:space="preserve"> obrusy oraz </w:t>
      </w:r>
      <w:r>
        <w:rPr>
          <w:rFonts w:asciiTheme="minorHAnsi" w:hAnsiTheme="minorHAnsi" w:cstheme="minorHAnsi"/>
          <w:color w:val="000000"/>
          <w:sz w:val="22"/>
          <w:szCs w:val="22"/>
          <w:lang w:val="pl-PL"/>
        </w:rPr>
        <w:t>pokrowce elastyczne</w:t>
      </w:r>
      <w:r w:rsidRPr="00AA7BFE">
        <w:rPr>
          <w:rFonts w:asciiTheme="minorHAnsi" w:hAnsiTheme="minorHAnsi" w:cstheme="minorHAnsi"/>
          <w:color w:val="000000"/>
          <w:sz w:val="22"/>
          <w:szCs w:val="22"/>
        </w:rPr>
        <w:t xml:space="preserve"> musz</w:t>
      </w:r>
      <w:r w:rsidRPr="00AA7BFE">
        <w:rPr>
          <w:rFonts w:asciiTheme="minorHAnsi" w:eastAsia="TimesNewRoman" w:hAnsiTheme="minorHAnsi" w:cstheme="minorHAnsi"/>
          <w:color w:val="000000"/>
          <w:sz w:val="22"/>
          <w:szCs w:val="22"/>
        </w:rPr>
        <w:t xml:space="preserve">ą </w:t>
      </w:r>
      <w:r w:rsidRPr="00AA7BFE">
        <w:rPr>
          <w:rFonts w:asciiTheme="minorHAnsi" w:hAnsiTheme="minorHAnsi" w:cstheme="minorHAnsi"/>
          <w:color w:val="000000"/>
          <w:sz w:val="22"/>
          <w:szCs w:val="22"/>
        </w:rPr>
        <w:t>by</w:t>
      </w:r>
      <w:r w:rsidRPr="00AA7BFE">
        <w:rPr>
          <w:rFonts w:asciiTheme="minorHAnsi" w:eastAsia="TimesNewRoman" w:hAnsiTheme="minorHAnsi" w:cstheme="minorHAnsi"/>
          <w:color w:val="000000"/>
          <w:sz w:val="22"/>
          <w:szCs w:val="22"/>
        </w:rPr>
        <w:t xml:space="preserve">ć </w:t>
      </w:r>
      <w:r w:rsidRPr="00AA7BFE">
        <w:rPr>
          <w:rFonts w:asciiTheme="minorHAnsi" w:hAnsiTheme="minorHAnsi" w:cstheme="minorHAnsi"/>
          <w:color w:val="000000"/>
          <w:sz w:val="22"/>
          <w:szCs w:val="22"/>
        </w:rPr>
        <w:t>bezwzgl</w:t>
      </w:r>
      <w:r w:rsidRPr="00AA7BFE">
        <w:rPr>
          <w:rFonts w:asciiTheme="minorHAnsi" w:eastAsia="TimesNewRoman" w:hAnsiTheme="minorHAnsi" w:cstheme="minorHAnsi"/>
          <w:color w:val="000000"/>
          <w:sz w:val="22"/>
          <w:szCs w:val="22"/>
        </w:rPr>
        <w:t>ę</w:t>
      </w:r>
      <w:r w:rsidRPr="00AA7BFE">
        <w:rPr>
          <w:rFonts w:asciiTheme="minorHAnsi" w:hAnsiTheme="minorHAnsi" w:cstheme="minorHAnsi"/>
          <w:color w:val="000000"/>
          <w:sz w:val="22"/>
          <w:szCs w:val="22"/>
        </w:rPr>
        <w:t>dnie czyste</w:t>
      </w:r>
      <w:r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(wyprane)</w:t>
      </w:r>
      <w:r w:rsidRPr="00AA7BFE">
        <w:rPr>
          <w:rFonts w:asciiTheme="minorHAnsi" w:hAnsiTheme="minorHAnsi" w:cstheme="minorHAnsi"/>
          <w:color w:val="000000"/>
          <w:sz w:val="22"/>
          <w:szCs w:val="22"/>
        </w:rPr>
        <w:t xml:space="preserve">, wyprasowane, nieuszkodzone </w:t>
      </w:r>
      <w:r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przed każdym założeniem oraz być wymieniane w przypadku ich zabrudzenia</w:t>
      </w:r>
    </w:p>
    <w:p w:rsidR="00520394" w:rsidRPr="00AA7BFE" w:rsidRDefault="00520394" w:rsidP="00520394">
      <w:pPr>
        <w:pStyle w:val="Akapitzlist"/>
        <w:numPr>
          <w:ilvl w:val="0"/>
          <w:numId w:val="4"/>
        </w:numPr>
        <w:spacing w:before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AA7BFE">
        <w:rPr>
          <w:rFonts w:asciiTheme="minorHAnsi" w:hAnsiTheme="minorHAnsi" w:cstheme="minorHAnsi"/>
          <w:sz w:val="22"/>
          <w:szCs w:val="22"/>
        </w:rPr>
        <w:t xml:space="preserve">elementów składowych jednolitej zastawy stołowej z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białej porcelany lub </w:t>
      </w:r>
      <w:r w:rsidRPr="00AA7BFE">
        <w:rPr>
          <w:rFonts w:asciiTheme="minorHAnsi" w:hAnsiTheme="minorHAnsi" w:cstheme="minorHAnsi"/>
          <w:sz w:val="22"/>
          <w:szCs w:val="22"/>
        </w:rPr>
        <w:t xml:space="preserve">białego porcelitu (filiżanek ze spodkami, talerzy, talerzyków i innych elementów niezbędnych do podania posiłków) wraz ze sztućcami ze stali nierdzewnej, szklankami z przeźroczystego szkła,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papierowymi lub materiałowymi </w:t>
      </w:r>
      <w:r w:rsidRPr="00AA7BFE">
        <w:rPr>
          <w:rFonts w:asciiTheme="minorHAnsi" w:hAnsiTheme="minorHAnsi" w:cstheme="minorHAnsi"/>
          <w:sz w:val="22"/>
          <w:szCs w:val="22"/>
        </w:rPr>
        <w:t>serwetkami i pozostałymi niezbędnymi elementami,</w:t>
      </w:r>
    </w:p>
    <w:p w:rsidR="00520394" w:rsidRPr="008D6DDA" w:rsidRDefault="00520394" w:rsidP="0052039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A7BFE">
        <w:rPr>
          <w:rFonts w:asciiTheme="minorHAnsi" w:hAnsiTheme="minorHAnsi" w:cstheme="minorHAnsi"/>
          <w:sz w:val="22"/>
          <w:szCs w:val="22"/>
        </w:rPr>
        <w:t>Zamawiający nie dopuszcza stosowania niedopasowanych, niekompletnych, czy obszczerbionych ww. pozycji, ani naczyń i sztućców jednorazowych czy wykonanych z jednorazowego plastik</w:t>
      </w:r>
      <w:r w:rsidR="00A1020F">
        <w:rPr>
          <w:rFonts w:asciiTheme="minorHAnsi" w:hAnsiTheme="minorHAnsi" w:cstheme="minorHAnsi"/>
          <w:sz w:val="22"/>
          <w:szCs w:val="22"/>
        </w:rPr>
        <w:t>u lub innych tworzyw sztucznych</w:t>
      </w:r>
      <w:r w:rsidRPr="00AA7BFE">
        <w:rPr>
          <w:rFonts w:asciiTheme="minorHAnsi" w:hAnsiTheme="minorHAnsi" w:cstheme="minorHAnsi"/>
          <w:sz w:val="22"/>
          <w:szCs w:val="22"/>
        </w:rPr>
        <w:t xml:space="preserve"> (butelki, sztućce, opakowani</w:t>
      </w:r>
      <w:r>
        <w:rPr>
          <w:rFonts w:asciiTheme="minorHAnsi" w:hAnsiTheme="minorHAnsi" w:cstheme="minorHAnsi"/>
          <w:sz w:val="22"/>
          <w:szCs w:val="22"/>
          <w:lang w:val="pl-PL"/>
        </w:rPr>
        <w:t>a</w:t>
      </w:r>
      <w:r w:rsidRPr="00AA7BFE">
        <w:rPr>
          <w:rFonts w:asciiTheme="minorHAnsi" w:hAnsiTheme="minorHAnsi" w:cstheme="minorHAnsi"/>
          <w:sz w:val="22"/>
          <w:szCs w:val="22"/>
        </w:rPr>
        <w:t xml:space="preserve"> do jedzenia </w:t>
      </w:r>
      <w:r>
        <w:rPr>
          <w:rFonts w:asciiTheme="minorHAnsi" w:hAnsiTheme="minorHAnsi" w:cstheme="minorHAnsi"/>
          <w:sz w:val="22"/>
          <w:szCs w:val="22"/>
          <w:lang w:val="pl-PL"/>
        </w:rPr>
        <w:t>na wynos</w:t>
      </w:r>
      <w:r w:rsidRPr="00AA7BFE">
        <w:rPr>
          <w:rFonts w:asciiTheme="minorHAnsi" w:hAnsiTheme="minorHAnsi" w:cstheme="minorHAnsi"/>
          <w:sz w:val="22"/>
          <w:szCs w:val="22"/>
        </w:rPr>
        <w:t>)</w:t>
      </w:r>
      <w:r w:rsidRPr="00AA7BFE">
        <w:rPr>
          <w:rFonts w:asciiTheme="minorHAnsi" w:hAnsiTheme="minorHAnsi" w:cstheme="minorHAnsi"/>
          <w:sz w:val="22"/>
          <w:szCs w:val="22"/>
          <w:lang w:val="pl-PL"/>
        </w:rPr>
        <w:t>.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Wyjątek stanowią wielorazowe butle pl</w:t>
      </w:r>
      <w:r w:rsidR="00965D25">
        <w:rPr>
          <w:rFonts w:asciiTheme="minorHAnsi" w:hAnsiTheme="minorHAnsi" w:cstheme="minorHAnsi"/>
          <w:sz w:val="22"/>
          <w:szCs w:val="22"/>
          <w:lang w:val="pl-PL"/>
        </w:rPr>
        <w:t>astikowe w dystrybutorach wody.</w:t>
      </w:r>
    </w:p>
    <w:p w:rsidR="008D6DDA" w:rsidRPr="008D6DDA" w:rsidRDefault="008D6DDA" w:rsidP="0052039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Wykonawca zapewni, że w miarę możliwości, będą używane opakowania zbiorcze w cateringu przy jednoczesnym, unikaniu pojedynczego pakowania. </w:t>
      </w:r>
    </w:p>
    <w:p w:rsidR="00E706CF" w:rsidRPr="00E706CF" w:rsidRDefault="008D6DDA" w:rsidP="0052039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Wykonawca zapewni, że w miarę możliwości, do przygotowywania posiłków stosowane będą regionalne oraz sezonowe produkty spożywcze pochodzące z województwa śląskiego lub z promienia do 100 km od Katowic. </w:t>
      </w:r>
      <w:r w:rsidR="00647660">
        <w:rPr>
          <w:rFonts w:asciiTheme="minorHAnsi" w:hAnsiTheme="minorHAnsi" w:cstheme="minorHAnsi"/>
          <w:sz w:val="22"/>
          <w:szCs w:val="22"/>
          <w:lang w:val="pl-PL"/>
        </w:rPr>
        <w:t>Wyjątek stanowią potrawy kuchni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świata</w:t>
      </w:r>
      <w:r w:rsidR="00647660">
        <w:rPr>
          <w:rFonts w:asciiTheme="minorHAnsi" w:hAnsiTheme="minorHAnsi" w:cstheme="minorHAnsi"/>
          <w:sz w:val="22"/>
          <w:szCs w:val="22"/>
          <w:lang w:val="pl-PL"/>
        </w:rPr>
        <w:t xml:space="preserve"> wymagające użycia szczególnych składników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. </w:t>
      </w:r>
    </w:p>
    <w:p w:rsidR="008D6DDA" w:rsidRPr="00AA7BFE" w:rsidRDefault="00E706CF" w:rsidP="0052039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Wykonawca zapewni, że w miarę możliwości, niespożyta żywność i niewykorzystane produkty zostaną odpowiednio zagospodarowane w celu zmniejszenia ilości odpadów (np. przekazanie do </w:t>
      </w:r>
      <w:proofErr w:type="spellStart"/>
      <w:r>
        <w:rPr>
          <w:rFonts w:asciiTheme="minorHAnsi" w:hAnsiTheme="minorHAnsi" w:cstheme="minorHAnsi"/>
          <w:sz w:val="22"/>
          <w:szCs w:val="22"/>
          <w:lang w:val="pl-PL"/>
        </w:rPr>
        <w:t>jadłodzielni</w:t>
      </w:r>
      <w:proofErr w:type="spellEnd"/>
      <w:r>
        <w:rPr>
          <w:rFonts w:asciiTheme="minorHAnsi" w:hAnsiTheme="minorHAnsi" w:cstheme="minorHAnsi"/>
          <w:sz w:val="22"/>
          <w:szCs w:val="22"/>
          <w:lang w:val="pl-PL"/>
        </w:rPr>
        <w:t xml:space="preserve"> lub banku żywności).</w:t>
      </w:r>
      <w:r w:rsidR="008D6DDA">
        <w:rPr>
          <w:rFonts w:asciiTheme="minorHAnsi" w:hAnsiTheme="minorHAnsi" w:cstheme="minorHAnsi"/>
          <w:sz w:val="22"/>
          <w:szCs w:val="22"/>
          <w:lang w:val="pl-PL"/>
        </w:rPr>
        <w:t xml:space="preserve">   </w:t>
      </w:r>
    </w:p>
    <w:p w:rsidR="00520394" w:rsidRPr="00AA7BFE" w:rsidRDefault="00520394" w:rsidP="0052039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A7BFE">
        <w:rPr>
          <w:rFonts w:asciiTheme="minorHAnsi" w:hAnsiTheme="minorHAnsi" w:cstheme="minorHAnsi"/>
          <w:sz w:val="22"/>
          <w:szCs w:val="22"/>
        </w:rPr>
        <w:t>Wykonawca będzie odpowiedzialny za zapewnienie niezbędnej liczby pracowników obsługi do profesjonalnej realizacji danego rodzaju usługi cateringowej w trakcie trwania wydarzenia (liczba pracowników musi być właściwie dostosowana do liczby uczestników wydarzenia) oraz zapewnienie tego, że pracownicy posiadają niezbędne dokumenty, zgodnie z wymaganiami ustawy z dnia 25 sierpnia 2006 r. o bezpieczeństwie żywności i żywienia (Dz. U. z 2020 r. poz. 2021).</w:t>
      </w:r>
    </w:p>
    <w:p w:rsidR="00520394" w:rsidRPr="00AA7BFE" w:rsidRDefault="00520394" w:rsidP="0052039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A7BFE">
        <w:rPr>
          <w:rFonts w:asciiTheme="minorHAnsi" w:hAnsiTheme="minorHAnsi" w:cstheme="minorHAnsi"/>
          <w:sz w:val="22"/>
          <w:szCs w:val="22"/>
        </w:rPr>
        <w:t>Wykonawca zapewni profesjonalną obs</w:t>
      </w:r>
      <w:r w:rsidR="00A1020F">
        <w:rPr>
          <w:rFonts w:asciiTheme="minorHAnsi" w:hAnsiTheme="minorHAnsi" w:cstheme="minorHAnsi"/>
          <w:sz w:val="22"/>
          <w:szCs w:val="22"/>
        </w:rPr>
        <w:t>ługę kelnerską</w:t>
      </w:r>
      <w:r w:rsidRPr="00AA7BFE">
        <w:rPr>
          <w:rFonts w:asciiTheme="minorHAnsi" w:hAnsiTheme="minorHAnsi" w:cstheme="minorHAnsi"/>
          <w:sz w:val="22"/>
          <w:szCs w:val="22"/>
        </w:rPr>
        <w:t>, a na spotkaniach z udziałem gości zagranicznych, obsługa kelner</w:t>
      </w:r>
      <w:r w:rsidRPr="00AA7BFE">
        <w:rPr>
          <w:rFonts w:asciiTheme="minorHAnsi" w:hAnsiTheme="minorHAnsi" w:cstheme="minorHAnsi"/>
          <w:sz w:val="22"/>
          <w:szCs w:val="22"/>
          <w:lang w:val="pl-PL"/>
        </w:rPr>
        <w:t>ska</w:t>
      </w:r>
      <w:r w:rsidRPr="00AA7BFE">
        <w:rPr>
          <w:rFonts w:asciiTheme="minorHAnsi" w:hAnsiTheme="minorHAnsi" w:cstheme="minorHAnsi"/>
          <w:sz w:val="22"/>
          <w:szCs w:val="22"/>
        </w:rPr>
        <w:t xml:space="preserve"> powinna znać język angielski na poziomie umożliwiającym swobodną komunikację z gośćmi w zakresie wykonywanych obowiązków kelnerskich. </w:t>
      </w:r>
    </w:p>
    <w:p w:rsidR="00520394" w:rsidRPr="00AA7BFE" w:rsidRDefault="00520394" w:rsidP="0052039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A7BFE">
        <w:rPr>
          <w:rFonts w:asciiTheme="minorHAnsi" w:hAnsiTheme="minorHAnsi" w:cstheme="minorHAnsi"/>
          <w:sz w:val="22"/>
          <w:szCs w:val="22"/>
        </w:rPr>
        <w:t>Wykonawca będzie odpowiedzialny za wygląd zewnętrzny i higienę oraz wyposażenie pracowników obsługi cateringowej</w:t>
      </w:r>
      <w:r w:rsidR="00A1020F">
        <w:rPr>
          <w:rFonts w:asciiTheme="minorHAnsi" w:hAnsiTheme="minorHAnsi" w:cstheme="minorHAnsi"/>
          <w:sz w:val="22"/>
          <w:szCs w:val="22"/>
          <w:lang w:val="pl-PL"/>
        </w:rPr>
        <w:t xml:space="preserve"> 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kelnerskiej</w:t>
      </w:r>
      <w:r w:rsidRPr="00AA7BFE">
        <w:rPr>
          <w:rFonts w:asciiTheme="minorHAnsi" w:hAnsiTheme="minorHAnsi" w:cstheme="minorHAnsi"/>
          <w:sz w:val="22"/>
          <w:szCs w:val="22"/>
        </w:rPr>
        <w:t xml:space="preserve"> w czysty, jednolity i elegancki strój (minimum białe koszule z długim rękawem, czarne spodnie, buty zakrywające pięty i palce, fartuchy).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Obsługa kelnerska będzie dodatkowo ubrana w czarne kamizelki dopasowane do spodni lub spódnic oraz czarne muchy. </w:t>
      </w:r>
    </w:p>
    <w:p w:rsidR="00520394" w:rsidRPr="00FD276C" w:rsidRDefault="00520394" w:rsidP="0052039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D276C">
        <w:rPr>
          <w:rFonts w:asciiTheme="minorHAnsi" w:hAnsiTheme="minorHAnsi" w:cstheme="minorHAnsi"/>
          <w:sz w:val="22"/>
          <w:szCs w:val="22"/>
        </w:rPr>
        <w:t xml:space="preserve">Wykonawca zapewnieni </w:t>
      </w:r>
      <w:r w:rsidRPr="00FD276C">
        <w:rPr>
          <w:rFonts w:asciiTheme="minorHAnsi" w:hAnsiTheme="minorHAnsi" w:cstheme="minorHAnsi"/>
          <w:sz w:val="22"/>
          <w:szCs w:val="22"/>
          <w:lang w:val="pl-PL"/>
        </w:rPr>
        <w:t xml:space="preserve">profesjonalną </w:t>
      </w:r>
      <w:r w:rsidRPr="00FD276C">
        <w:rPr>
          <w:rFonts w:asciiTheme="minorHAnsi" w:hAnsiTheme="minorHAnsi" w:cstheme="minorHAnsi"/>
          <w:sz w:val="22"/>
          <w:szCs w:val="22"/>
        </w:rPr>
        <w:t xml:space="preserve">obsługę kelnerską </w:t>
      </w:r>
      <w:r w:rsidRPr="00FD276C">
        <w:rPr>
          <w:rFonts w:asciiTheme="minorHAnsi" w:hAnsiTheme="minorHAnsi" w:cstheme="minorHAnsi"/>
          <w:sz w:val="22"/>
          <w:szCs w:val="22"/>
          <w:lang w:val="pl-PL"/>
        </w:rPr>
        <w:t xml:space="preserve">dla usług cateringowych </w:t>
      </w:r>
      <w:r w:rsidR="00DB7D48">
        <w:rPr>
          <w:rFonts w:asciiTheme="minorHAnsi" w:hAnsiTheme="minorHAnsi" w:cstheme="minorHAnsi"/>
          <w:sz w:val="22"/>
          <w:szCs w:val="22"/>
          <w:lang w:val="pl-PL"/>
        </w:rPr>
        <w:t>dla VIP</w:t>
      </w:r>
      <w:r w:rsidR="00F91105">
        <w:rPr>
          <w:rFonts w:asciiTheme="minorHAnsi" w:hAnsiTheme="minorHAnsi" w:cstheme="minorHAnsi"/>
          <w:sz w:val="22"/>
          <w:szCs w:val="22"/>
          <w:lang w:val="pl-PL"/>
        </w:rPr>
        <w:t>,</w:t>
      </w:r>
      <w:r w:rsidR="00DB7D4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A7648A">
        <w:rPr>
          <w:rFonts w:asciiTheme="minorHAnsi" w:hAnsiTheme="minorHAnsi" w:cstheme="minorHAnsi"/>
          <w:sz w:val="22"/>
          <w:szCs w:val="22"/>
          <w:lang w:val="pl-PL"/>
        </w:rPr>
        <w:t xml:space="preserve">usług </w:t>
      </w:r>
      <w:r w:rsidR="00DB7D48">
        <w:rPr>
          <w:rFonts w:asciiTheme="minorHAnsi" w:hAnsiTheme="minorHAnsi" w:cstheme="minorHAnsi"/>
          <w:sz w:val="22"/>
          <w:szCs w:val="22"/>
        </w:rPr>
        <w:t>caterin</w:t>
      </w:r>
      <w:r w:rsidR="00DB7D48">
        <w:rPr>
          <w:rFonts w:asciiTheme="minorHAnsi" w:hAnsiTheme="minorHAnsi" w:cstheme="minorHAnsi"/>
          <w:sz w:val="22"/>
          <w:szCs w:val="22"/>
          <w:lang w:val="pl-PL"/>
        </w:rPr>
        <w:t>gu</w:t>
      </w:r>
      <w:r w:rsidR="00DB7D48">
        <w:rPr>
          <w:rFonts w:asciiTheme="minorHAnsi" w:hAnsiTheme="minorHAnsi" w:cstheme="minorHAnsi"/>
          <w:sz w:val="22"/>
          <w:szCs w:val="22"/>
        </w:rPr>
        <w:t xml:space="preserve"> odpłatn</w:t>
      </w:r>
      <w:r w:rsidR="00DB7D48">
        <w:rPr>
          <w:rFonts w:asciiTheme="minorHAnsi" w:hAnsiTheme="minorHAnsi" w:cstheme="minorHAnsi"/>
          <w:sz w:val="22"/>
          <w:szCs w:val="22"/>
          <w:lang w:val="pl-PL"/>
        </w:rPr>
        <w:t>ego</w:t>
      </w:r>
      <w:r w:rsidR="00DB7D48">
        <w:rPr>
          <w:rFonts w:asciiTheme="minorHAnsi" w:hAnsiTheme="minorHAnsi" w:cstheme="minorHAnsi"/>
          <w:sz w:val="22"/>
          <w:szCs w:val="22"/>
        </w:rPr>
        <w:t xml:space="preserve"> na życzenie</w:t>
      </w:r>
      <w:r w:rsidR="00F91105">
        <w:rPr>
          <w:rFonts w:asciiTheme="minorHAnsi" w:hAnsiTheme="minorHAnsi" w:cstheme="minorHAnsi"/>
          <w:sz w:val="22"/>
          <w:szCs w:val="22"/>
          <w:lang w:val="pl-PL"/>
        </w:rPr>
        <w:t xml:space="preserve"> oraz w restauracji tymczasowej VIP</w:t>
      </w:r>
      <w:r w:rsidRPr="00FD276C">
        <w:rPr>
          <w:rFonts w:asciiTheme="minorHAnsi" w:hAnsiTheme="minorHAnsi" w:cstheme="minorHAnsi"/>
          <w:sz w:val="22"/>
          <w:szCs w:val="22"/>
          <w:lang w:val="pl-PL"/>
        </w:rPr>
        <w:t>. W pozostałym zakresie Wykonawca zapewni obsługę bufetową, której zadaniem będzie m.in. przynoszenie i donoszenie jedzenia, dbanie o</w:t>
      </w:r>
      <w:r w:rsidR="00F91105">
        <w:rPr>
          <w:rFonts w:asciiTheme="minorHAnsi" w:hAnsiTheme="minorHAnsi" w:cstheme="minorHAnsi"/>
          <w:sz w:val="22"/>
          <w:szCs w:val="22"/>
          <w:lang w:val="pl-PL"/>
        </w:rPr>
        <w:t xml:space="preserve"> czystość miejsc serwowania w f</w:t>
      </w:r>
      <w:r w:rsidRPr="00FD276C">
        <w:rPr>
          <w:rFonts w:asciiTheme="minorHAnsi" w:hAnsiTheme="minorHAnsi" w:cstheme="minorHAnsi"/>
          <w:sz w:val="22"/>
          <w:szCs w:val="22"/>
          <w:lang w:val="pl-PL"/>
        </w:rPr>
        <w:t>o</w:t>
      </w:r>
      <w:r w:rsidR="00F91105">
        <w:rPr>
          <w:rFonts w:asciiTheme="minorHAnsi" w:hAnsiTheme="minorHAnsi" w:cstheme="minorHAnsi"/>
          <w:sz w:val="22"/>
          <w:szCs w:val="22"/>
          <w:lang w:val="pl-PL"/>
        </w:rPr>
        <w:t>r</w:t>
      </w:r>
      <w:r w:rsidRPr="00FD276C">
        <w:rPr>
          <w:rFonts w:asciiTheme="minorHAnsi" w:hAnsiTheme="minorHAnsi" w:cstheme="minorHAnsi"/>
          <w:sz w:val="22"/>
          <w:szCs w:val="22"/>
          <w:lang w:val="pl-PL"/>
        </w:rPr>
        <w:t xml:space="preserve">mie bufetu, uprzątnięcie bufetu po czasie serwowania posiłku. </w:t>
      </w:r>
    </w:p>
    <w:p w:rsidR="00520394" w:rsidRPr="00451D37" w:rsidRDefault="00520394" w:rsidP="0052039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A7BFE">
        <w:rPr>
          <w:rFonts w:asciiTheme="minorHAnsi" w:hAnsiTheme="minorHAnsi" w:cstheme="minorHAnsi"/>
          <w:sz w:val="22"/>
          <w:szCs w:val="22"/>
        </w:rPr>
        <w:t>Wykonawca będzie odpowiedzialny za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różnorodność</w:t>
      </w:r>
      <w:r w:rsidRPr="00AA7BFE">
        <w:rPr>
          <w:rFonts w:asciiTheme="minorHAnsi" w:hAnsiTheme="minorHAnsi" w:cstheme="minorHAnsi"/>
          <w:sz w:val="22"/>
          <w:szCs w:val="22"/>
        </w:rPr>
        <w:t xml:space="preserve"> menu (nie dotyczy napojów) i aby uwzględniało różne preferencje dietetyczne (wegeteriańskie, wegańskie, </w:t>
      </w:r>
      <w:proofErr w:type="spellStart"/>
      <w:r w:rsidRPr="00AA7BFE">
        <w:rPr>
          <w:rFonts w:asciiTheme="minorHAnsi" w:hAnsiTheme="minorHAnsi" w:cstheme="minorHAnsi"/>
          <w:sz w:val="22"/>
          <w:szCs w:val="22"/>
        </w:rPr>
        <w:t>bezlaktozowe</w:t>
      </w:r>
      <w:proofErr w:type="spellEnd"/>
      <w:r w:rsidRPr="00AA7BFE">
        <w:rPr>
          <w:rFonts w:asciiTheme="minorHAnsi" w:hAnsiTheme="minorHAnsi" w:cstheme="minorHAnsi"/>
          <w:sz w:val="22"/>
          <w:szCs w:val="22"/>
        </w:rPr>
        <w:t xml:space="preserve"> i bezglutenowe) i religijne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zwyczaje żywieniowe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  <w:lang w:val="pl-PL"/>
        </w:rPr>
        <w:t>halal</w:t>
      </w:r>
      <w:proofErr w:type="spellEnd"/>
      <w:r>
        <w:rPr>
          <w:rFonts w:asciiTheme="minorHAnsi" w:hAnsiTheme="minorHAnsi" w:cstheme="minorHAnsi"/>
          <w:sz w:val="22"/>
          <w:szCs w:val="22"/>
          <w:lang w:val="pl-PL"/>
        </w:rPr>
        <w:t>, koszerne)</w:t>
      </w:r>
      <w:r w:rsidRPr="00AA7BFE">
        <w:rPr>
          <w:rFonts w:asciiTheme="minorHAnsi" w:hAnsiTheme="minorHAnsi" w:cstheme="minorHAnsi"/>
          <w:sz w:val="22"/>
          <w:szCs w:val="22"/>
        </w:rPr>
        <w:t>. Poszczególna potrawa z menu - tam gdzie to możliwe -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może</w:t>
      </w:r>
      <w:r w:rsidRPr="00AA7BFE">
        <w:rPr>
          <w:rFonts w:asciiTheme="minorHAnsi" w:hAnsiTheme="minorHAnsi" w:cstheme="minorHAnsi"/>
          <w:sz w:val="22"/>
          <w:szCs w:val="22"/>
        </w:rPr>
        <w:t xml:space="preserve"> spełniać więcej niż jeden ww. warunek (np. potrawa może być jednocześnie wegetariańska i </w:t>
      </w:r>
      <w:proofErr w:type="spellStart"/>
      <w:r w:rsidRPr="00AA7BFE">
        <w:rPr>
          <w:rFonts w:asciiTheme="minorHAnsi" w:hAnsiTheme="minorHAnsi" w:cstheme="minorHAnsi"/>
          <w:sz w:val="22"/>
          <w:szCs w:val="22"/>
        </w:rPr>
        <w:t>bezlaktozowa</w:t>
      </w:r>
      <w:proofErr w:type="spellEnd"/>
      <w:r w:rsidRPr="00AA7BFE">
        <w:rPr>
          <w:rFonts w:asciiTheme="minorHAnsi" w:hAnsiTheme="minorHAnsi" w:cstheme="minorHAnsi"/>
          <w:sz w:val="22"/>
          <w:szCs w:val="22"/>
        </w:rPr>
        <w:t xml:space="preserve">). </w:t>
      </w:r>
    </w:p>
    <w:p w:rsidR="005F146E" w:rsidRPr="00F559AE" w:rsidRDefault="005F146E" w:rsidP="005F146E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451D37">
        <w:rPr>
          <w:rFonts w:asciiTheme="minorHAnsi" w:hAnsiTheme="minorHAnsi" w:cstheme="minorHAnsi"/>
          <w:sz w:val="22"/>
          <w:szCs w:val="22"/>
        </w:rPr>
        <w:t xml:space="preserve">Wykonawca wydrukuje (czytelną czcionką w kolorze czarnym na białym gładkim kartoniku o wymiarze A5) informacje - w języku polskim, angielskim oraz </w:t>
      </w:r>
      <w:r w:rsidRPr="00451D37">
        <w:rPr>
          <w:rFonts w:asciiTheme="minorHAnsi" w:hAnsiTheme="minorHAnsi" w:cstheme="minorHAnsi"/>
          <w:iCs/>
          <w:sz w:val="22"/>
          <w:szCs w:val="22"/>
        </w:rPr>
        <w:t xml:space="preserve">Braille </w:t>
      </w:r>
      <w:r w:rsidRPr="00451D37">
        <w:rPr>
          <w:rFonts w:asciiTheme="minorHAnsi" w:hAnsiTheme="minorHAnsi" w:cstheme="minorHAnsi"/>
          <w:sz w:val="22"/>
          <w:szCs w:val="22"/>
        </w:rPr>
        <w:t xml:space="preserve">- o nazwie, składzie każdego elementu menu oraz spełnianiu kryteriów danej diety i umieści je </w:t>
      </w:r>
      <w:r w:rsidR="0058019B">
        <w:rPr>
          <w:rFonts w:asciiTheme="minorHAnsi" w:hAnsiTheme="minorHAnsi" w:cstheme="minorHAnsi"/>
          <w:sz w:val="22"/>
          <w:szCs w:val="22"/>
        </w:rPr>
        <w:t>widocznych miejscach w punktach</w:t>
      </w:r>
      <w:r w:rsidRPr="00451D37">
        <w:rPr>
          <w:rFonts w:asciiTheme="minorHAnsi" w:hAnsiTheme="minorHAnsi" w:cstheme="minorHAnsi"/>
          <w:sz w:val="22"/>
          <w:szCs w:val="22"/>
        </w:rPr>
        <w:t>, w których będą dostępne posiłki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w formie bufetu</w:t>
      </w:r>
      <w:r w:rsidRPr="00451D37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W punktach gastronomicznych w strefie Food Court Wykonawca umieści menu w widocznym miejscu i w wielkości umożliwiającej swobodne odczytanie. </w:t>
      </w:r>
    </w:p>
    <w:p w:rsidR="00520394" w:rsidRPr="00DB7F94" w:rsidRDefault="00520394" w:rsidP="0052039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F559AE">
        <w:rPr>
          <w:rFonts w:asciiTheme="minorHAnsi" w:hAnsiTheme="minorHAnsi" w:cstheme="minorHAnsi"/>
          <w:sz w:val="22"/>
          <w:szCs w:val="22"/>
        </w:rPr>
        <w:t xml:space="preserve">Wykonawca zapewni odpowiednie oznaczenia </w:t>
      </w:r>
      <w:r w:rsidRPr="00F559AE">
        <w:rPr>
          <w:rFonts w:asciiTheme="minorHAnsi" w:hAnsiTheme="minorHAnsi" w:cstheme="minorHAnsi"/>
          <w:sz w:val="22"/>
          <w:szCs w:val="22"/>
          <w:lang w:val="pl-PL"/>
        </w:rPr>
        <w:t xml:space="preserve">potraw </w:t>
      </w:r>
      <w:r>
        <w:rPr>
          <w:rFonts w:asciiTheme="minorHAnsi" w:hAnsiTheme="minorHAnsi" w:cstheme="minorHAnsi"/>
          <w:sz w:val="22"/>
          <w:szCs w:val="22"/>
        </w:rPr>
        <w:t xml:space="preserve">graficzne i słowne w </w:t>
      </w:r>
      <w:r w:rsidRPr="00F559AE">
        <w:rPr>
          <w:rFonts w:asciiTheme="minorHAnsi" w:hAnsiTheme="minorHAnsi" w:cstheme="minorHAnsi"/>
          <w:sz w:val="22"/>
          <w:szCs w:val="22"/>
        </w:rPr>
        <w:t xml:space="preserve">języku polskim, angielskim oraz </w:t>
      </w:r>
      <w:r w:rsidRPr="00F559AE">
        <w:rPr>
          <w:rFonts w:asciiTheme="minorHAnsi" w:hAnsiTheme="minorHAnsi" w:cstheme="minorHAnsi"/>
          <w:iCs/>
          <w:sz w:val="22"/>
          <w:szCs w:val="22"/>
        </w:rPr>
        <w:t>Braille</w:t>
      </w:r>
      <w:r w:rsidRPr="00F559AE">
        <w:rPr>
          <w:rFonts w:asciiTheme="minorHAnsi" w:hAnsiTheme="minorHAnsi" w:cstheme="minorHAnsi"/>
          <w:iCs/>
          <w:sz w:val="22"/>
          <w:szCs w:val="22"/>
          <w:lang w:val="pl-PL"/>
        </w:rPr>
        <w:t xml:space="preserve"> </w:t>
      </w:r>
      <w:r w:rsidRPr="00F559AE">
        <w:rPr>
          <w:rFonts w:asciiTheme="minorHAnsi" w:hAnsiTheme="minorHAnsi" w:cstheme="minorHAnsi"/>
          <w:sz w:val="22"/>
          <w:szCs w:val="22"/>
        </w:rPr>
        <w:t>uwzględniające zwyczaje żywieniowe, w tym religijne</w:t>
      </w:r>
      <w:r w:rsidRPr="00F559AE">
        <w:rPr>
          <w:rFonts w:asciiTheme="minorHAnsi" w:hAnsiTheme="minorHAnsi" w:cstheme="minorHAnsi"/>
          <w:sz w:val="22"/>
          <w:szCs w:val="22"/>
          <w:lang w:val="pl-PL"/>
        </w:rPr>
        <w:t>, rodzaj użytego mięsa (wieprzowina, wołowina, kurczak</w:t>
      </w:r>
      <w:r>
        <w:rPr>
          <w:rFonts w:asciiTheme="minorHAnsi" w:hAnsiTheme="minorHAnsi" w:cstheme="minorHAnsi"/>
          <w:sz w:val="22"/>
          <w:szCs w:val="22"/>
          <w:lang w:val="pl-PL"/>
        </w:rPr>
        <w:t>, np. w postaci rysunków zwierząt</w:t>
      </w:r>
      <w:r w:rsidRPr="00F559AE">
        <w:rPr>
          <w:rFonts w:asciiTheme="minorHAnsi" w:hAnsiTheme="minorHAnsi" w:cstheme="minorHAnsi"/>
          <w:sz w:val="22"/>
          <w:szCs w:val="22"/>
          <w:lang w:val="pl-PL"/>
        </w:rPr>
        <w:t>)</w:t>
      </w:r>
      <w:r w:rsidRPr="00F559AE">
        <w:rPr>
          <w:rFonts w:asciiTheme="minorHAnsi" w:hAnsiTheme="minorHAnsi" w:cstheme="minorHAnsi"/>
          <w:sz w:val="22"/>
          <w:szCs w:val="22"/>
        </w:rPr>
        <w:t xml:space="preserve"> oraz nietolerancję glutenu i laktozy</w:t>
      </w:r>
      <w:r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:rsidR="00520394" w:rsidRPr="00F559AE" w:rsidRDefault="00520394" w:rsidP="0052039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Pracownicy podający jedzenie muszą znać skład serwowanych potraw na tyle, aby móc udzielić informacji o ewentualnej zawartości</w:t>
      </w:r>
      <w:r w:rsidRPr="00F559AE">
        <w:rPr>
          <w:rFonts w:asciiTheme="minorHAnsi" w:hAnsiTheme="minorHAnsi" w:cstheme="minorHAnsi"/>
          <w:sz w:val="22"/>
          <w:szCs w:val="22"/>
        </w:rPr>
        <w:t xml:space="preserve"> alergen</w:t>
      </w:r>
      <w:r>
        <w:rPr>
          <w:rFonts w:asciiTheme="minorHAnsi" w:hAnsiTheme="minorHAnsi" w:cstheme="minorHAnsi"/>
          <w:sz w:val="22"/>
          <w:szCs w:val="22"/>
          <w:lang w:val="pl-PL"/>
        </w:rPr>
        <w:t>ów</w:t>
      </w:r>
      <w:r w:rsidRPr="00F559AE">
        <w:rPr>
          <w:rFonts w:asciiTheme="minorHAnsi" w:hAnsiTheme="minorHAnsi" w:cstheme="minorHAnsi"/>
          <w:sz w:val="22"/>
          <w:szCs w:val="22"/>
        </w:rPr>
        <w:t xml:space="preserve"> (orzechy</w:t>
      </w:r>
      <w:r>
        <w:rPr>
          <w:rFonts w:asciiTheme="minorHAnsi" w:hAnsiTheme="minorHAnsi" w:cstheme="minorHAnsi"/>
          <w:sz w:val="22"/>
          <w:szCs w:val="22"/>
          <w:lang w:val="pl-PL"/>
        </w:rPr>
        <w:t>, jaja, skorupiaki, mięczaki, ryby, soja, sezam, seler, gorczyca, dwutlenek siarki i siarczyny, łubin</w:t>
      </w:r>
      <w:r w:rsidRPr="00F559AE">
        <w:rPr>
          <w:rFonts w:asciiTheme="minorHAnsi" w:hAnsiTheme="minorHAnsi" w:cstheme="minorHAnsi"/>
          <w:sz w:val="22"/>
          <w:szCs w:val="22"/>
        </w:rPr>
        <w:t>).</w:t>
      </w:r>
      <w:r w:rsidRPr="00F559AE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F559AE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520394" w:rsidRPr="00AA7BFE" w:rsidRDefault="00520394" w:rsidP="0052039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A7BFE">
        <w:rPr>
          <w:rFonts w:asciiTheme="minorHAnsi" w:hAnsiTheme="minorHAnsi" w:cstheme="minorHAnsi"/>
          <w:sz w:val="22"/>
          <w:szCs w:val="22"/>
        </w:rPr>
        <w:t>Wykonawca będzie odpowiedzialny za zapewnienie estetyki oraz właściwej temperatury dań. Wszystkie posiłki i produkty zapewnione przez Wykonawcę muszą być bezwzględnie świeże, wysokiej jakości charakteryzowa</w:t>
      </w:r>
      <w:r w:rsidRPr="00AA7BFE">
        <w:rPr>
          <w:rFonts w:asciiTheme="minorHAnsi" w:eastAsia="TimesNewRoman" w:hAnsiTheme="minorHAnsi" w:cstheme="minorHAnsi"/>
          <w:sz w:val="22"/>
          <w:szCs w:val="22"/>
        </w:rPr>
        <w:t xml:space="preserve">ć </w:t>
      </w:r>
      <w:r w:rsidRPr="00AA7BFE">
        <w:rPr>
          <w:rFonts w:asciiTheme="minorHAnsi" w:hAnsiTheme="minorHAnsi" w:cstheme="minorHAnsi"/>
          <w:sz w:val="22"/>
          <w:szCs w:val="22"/>
        </w:rPr>
        <w:t>si</w:t>
      </w:r>
      <w:r w:rsidRPr="00AA7BFE">
        <w:rPr>
          <w:rFonts w:asciiTheme="minorHAnsi" w:eastAsia="TimesNewRoman" w:hAnsiTheme="minorHAnsi" w:cstheme="minorHAnsi"/>
          <w:sz w:val="22"/>
          <w:szCs w:val="22"/>
        </w:rPr>
        <w:t xml:space="preserve">ę </w:t>
      </w:r>
      <w:r w:rsidRPr="00AA7BFE">
        <w:rPr>
          <w:rFonts w:asciiTheme="minorHAnsi" w:hAnsiTheme="minorHAnsi" w:cstheme="minorHAnsi"/>
          <w:sz w:val="22"/>
          <w:szCs w:val="22"/>
        </w:rPr>
        <w:t>wysok</w:t>
      </w:r>
      <w:r w:rsidRPr="00AA7BFE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AA7BFE">
        <w:rPr>
          <w:rFonts w:asciiTheme="minorHAnsi" w:hAnsiTheme="minorHAnsi" w:cstheme="minorHAnsi"/>
          <w:sz w:val="22"/>
          <w:szCs w:val="22"/>
        </w:rPr>
        <w:t>jako</w:t>
      </w:r>
      <w:r w:rsidRPr="00AA7BFE">
        <w:rPr>
          <w:rFonts w:asciiTheme="minorHAnsi" w:eastAsia="TimesNewRoman" w:hAnsiTheme="minorHAnsi" w:cstheme="minorHAnsi"/>
          <w:sz w:val="22"/>
          <w:szCs w:val="22"/>
        </w:rPr>
        <w:t>ś</w:t>
      </w:r>
      <w:r w:rsidRPr="00AA7BFE">
        <w:rPr>
          <w:rFonts w:asciiTheme="minorHAnsi" w:hAnsiTheme="minorHAnsi" w:cstheme="minorHAnsi"/>
          <w:sz w:val="22"/>
          <w:szCs w:val="22"/>
        </w:rPr>
        <w:t>ci</w:t>
      </w:r>
      <w:r w:rsidRPr="00AA7BFE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="0058019B">
        <w:rPr>
          <w:rFonts w:asciiTheme="minorHAnsi" w:hAnsiTheme="minorHAnsi" w:cstheme="minorHAnsi"/>
          <w:sz w:val="22"/>
          <w:szCs w:val="22"/>
        </w:rPr>
        <w:t>w</w:t>
      </w:r>
      <w:r w:rsidRPr="00AA7BFE">
        <w:rPr>
          <w:rFonts w:asciiTheme="minorHAnsi" w:hAnsiTheme="minorHAnsi" w:cstheme="minorHAnsi"/>
          <w:sz w:val="22"/>
          <w:szCs w:val="22"/>
        </w:rPr>
        <w:t xml:space="preserve"> odniesieniu do u</w:t>
      </w:r>
      <w:r w:rsidRPr="00AA7BFE">
        <w:rPr>
          <w:rFonts w:asciiTheme="minorHAnsi" w:eastAsia="TimesNewRoman" w:hAnsiTheme="minorHAnsi" w:cstheme="minorHAnsi"/>
          <w:sz w:val="22"/>
          <w:szCs w:val="22"/>
        </w:rPr>
        <w:t>ż</w:t>
      </w:r>
      <w:r w:rsidRPr="00AA7BFE">
        <w:rPr>
          <w:rFonts w:asciiTheme="minorHAnsi" w:hAnsiTheme="minorHAnsi" w:cstheme="minorHAnsi"/>
          <w:sz w:val="22"/>
          <w:szCs w:val="22"/>
        </w:rPr>
        <w:t xml:space="preserve">ytych składników, 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w miarę możliwości </w:t>
      </w:r>
      <w:r w:rsidRPr="00AA7BFE">
        <w:rPr>
          <w:rFonts w:asciiTheme="minorHAnsi" w:hAnsiTheme="minorHAnsi" w:cstheme="minorHAnsi"/>
          <w:sz w:val="22"/>
          <w:szCs w:val="22"/>
        </w:rPr>
        <w:t>wolne od środków konserwujących, ulepszaczy smaku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(z wyjątkiem potraw kuchni chińskiej, w której dopuszcza się glutaminian sodu)</w:t>
      </w:r>
      <w:r w:rsidRPr="00AA7BFE">
        <w:rPr>
          <w:rFonts w:asciiTheme="minorHAnsi" w:hAnsiTheme="minorHAnsi" w:cstheme="minorHAnsi"/>
          <w:sz w:val="22"/>
          <w:szCs w:val="22"/>
        </w:rPr>
        <w:t xml:space="preserve">, sztucznych barwników </w:t>
      </w:r>
      <w:proofErr w:type="spellStart"/>
      <w:r w:rsidRPr="00AA7BFE">
        <w:rPr>
          <w:rFonts w:asciiTheme="minorHAnsi" w:hAnsiTheme="minorHAnsi" w:cstheme="minorHAnsi"/>
          <w:sz w:val="22"/>
          <w:szCs w:val="22"/>
        </w:rPr>
        <w:t>etc</w:t>
      </w:r>
      <w:proofErr w:type="spellEnd"/>
      <w:r w:rsidRPr="00AA7BFE">
        <w:rPr>
          <w:rFonts w:asciiTheme="minorHAnsi" w:hAnsiTheme="minorHAnsi" w:cstheme="minorHAnsi"/>
          <w:sz w:val="22"/>
          <w:szCs w:val="22"/>
        </w:rPr>
        <w:t>, przyrządzone w dniu świadczenia usługi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(z wyłączeniem czynności, które muszą być wykonane wcześniej ze względu na specyfikę potrawy lub mogą być wyko</w:t>
      </w:r>
      <w:r w:rsidR="0058019B">
        <w:rPr>
          <w:rFonts w:asciiTheme="minorHAnsi" w:hAnsiTheme="minorHAnsi" w:cstheme="minorHAnsi"/>
          <w:sz w:val="22"/>
          <w:szCs w:val="22"/>
          <w:lang w:val="pl-PL"/>
        </w:rPr>
        <w:t>nane wcześniej bez uszczerbku na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jakości, świeżości i bezpieczeństwa żywienia)</w:t>
      </w:r>
      <w:r w:rsidRPr="00AA7BFE">
        <w:rPr>
          <w:rFonts w:asciiTheme="minorHAnsi" w:hAnsiTheme="minorHAnsi" w:cstheme="minorHAnsi"/>
          <w:sz w:val="22"/>
          <w:szCs w:val="22"/>
        </w:rPr>
        <w:t xml:space="preserve"> oraz zgodnie z obowiązującymi przepisami w zakresie bezpieczeństwa żywności i żywienia. Produkty przetworzone (takie jak kawa, herbata, soki i inne) będą posiadały odpowiednią datę przydatności do spożycia.</w:t>
      </w:r>
    </w:p>
    <w:p w:rsidR="00520394" w:rsidRPr="00AA7BFE" w:rsidRDefault="00520394" w:rsidP="0052039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A7BFE">
        <w:rPr>
          <w:rFonts w:asciiTheme="minorHAnsi" w:hAnsiTheme="minorHAnsi" w:cstheme="minorHAnsi"/>
          <w:sz w:val="22"/>
          <w:szCs w:val="22"/>
        </w:rPr>
        <w:t>Wykonawca zapewni dostawę posiłków oraz obsługę techniczną w zakresie ich przygotowania.</w:t>
      </w:r>
      <w:r w:rsidRPr="00AA7BF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A7BFE">
        <w:rPr>
          <w:rFonts w:asciiTheme="minorHAnsi" w:hAnsiTheme="minorHAnsi" w:cstheme="minorHAnsi"/>
          <w:sz w:val="22"/>
          <w:szCs w:val="22"/>
        </w:rPr>
        <w:t>Transport posiłków powinien odbywać się zapewniając właściwą ochronę i temperaturę oraz jakość przewożonych potraw środkami transportu przystosowanymi do przewozu żywności.</w:t>
      </w:r>
    </w:p>
    <w:p w:rsidR="00520394" w:rsidRPr="00AA7BFE" w:rsidRDefault="00520394" w:rsidP="0052039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A7BFE">
        <w:rPr>
          <w:rFonts w:asciiTheme="minorHAnsi" w:hAnsiTheme="minorHAnsi" w:cstheme="minorHAnsi"/>
          <w:sz w:val="22"/>
          <w:szCs w:val="22"/>
        </w:rPr>
        <w:lastRenderedPageBreak/>
        <w:t>Wykonawca zapewnia usługi sprzątania, przez które rozumie się doprowadzenie pomieszczeń, z których Wykonawca będzie korzystał w celu realizacji usług cateringowych, do stanu pierwotnego (w szczególności: odbierze naczynia i sztućce oraz inne materiały będące własnością Wykonawcy wykorzystywane w trakcie świadczenia usługi oraz pozostałe jedzenie). Wykonawca odpowiada także za usuwanie i utylizację odpadów</w:t>
      </w:r>
      <w:r w:rsidR="0058019B">
        <w:rPr>
          <w:rFonts w:asciiTheme="minorHAnsi" w:hAnsiTheme="minorHAnsi" w:cstheme="minorHAnsi"/>
          <w:sz w:val="22"/>
          <w:szCs w:val="22"/>
          <w:lang w:val="pl-PL"/>
        </w:rPr>
        <w:t xml:space="preserve"> stosując przy tym segregację</w:t>
      </w:r>
      <w:r w:rsidRPr="00AA7BFE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520394" w:rsidRPr="00600D34" w:rsidRDefault="00520394" w:rsidP="0052039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A7BFE">
        <w:rPr>
          <w:rFonts w:asciiTheme="minorHAnsi" w:hAnsiTheme="minorHAnsi" w:cstheme="minorHAnsi"/>
          <w:sz w:val="22"/>
          <w:szCs w:val="22"/>
        </w:rPr>
        <w:t>Wymaga się, aby wszelkie czynności były wykonywane zgodnie z powszechnie obowiązującymi przepisami w tym zakresie oraz najlepszą praktyką oraz normami przyjętymi dla tego rodzaju usług, między innymi sanitarno-epidemiologicznymi, bezpieczeństwa i higieny pracy oraz ochrony przeciwpożarowej, w tym zabrania się zastawiania dróg i wyjść ewakuacyjnych.</w:t>
      </w:r>
    </w:p>
    <w:p w:rsidR="00600D34" w:rsidRPr="00AA7BFE" w:rsidRDefault="00600D34" w:rsidP="00600D3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A7BFE">
        <w:rPr>
          <w:rFonts w:asciiTheme="minorHAnsi" w:hAnsiTheme="minorHAnsi" w:cstheme="minorHAnsi"/>
          <w:sz w:val="22"/>
          <w:szCs w:val="22"/>
        </w:rPr>
        <w:t>Wykonawca będzie odpowiedzialny za zapewnienie odtwarzania spokojnej muzyki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instrumentalnej (preferowana muzyka klasyczna, jazzowa polskich autorów)</w:t>
      </w:r>
      <w:r w:rsidRPr="00AA7BFE">
        <w:rPr>
          <w:rFonts w:asciiTheme="minorHAnsi" w:hAnsiTheme="minorHAnsi" w:cstheme="minorHAnsi"/>
          <w:sz w:val="22"/>
          <w:szCs w:val="22"/>
        </w:rPr>
        <w:t xml:space="preserve"> pod</w:t>
      </w:r>
      <w:r>
        <w:rPr>
          <w:rFonts w:asciiTheme="minorHAnsi" w:hAnsiTheme="minorHAnsi" w:cstheme="minorHAnsi"/>
          <w:sz w:val="22"/>
          <w:szCs w:val="22"/>
        </w:rPr>
        <w:t>czas przerw kawowych/lunchowych</w:t>
      </w:r>
      <w:r>
        <w:rPr>
          <w:rFonts w:asciiTheme="minorHAnsi" w:hAnsiTheme="minorHAnsi" w:cstheme="minorHAnsi"/>
          <w:sz w:val="22"/>
          <w:szCs w:val="22"/>
          <w:lang w:val="pl-PL"/>
        </w:rPr>
        <w:t>, w strefie</w:t>
      </w:r>
      <w:r w:rsidRPr="00AA7BFE">
        <w:rPr>
          <w:rFonts w:asciiTheme="minorHAnsi" w:hAnsiTheme="minorHAnsi" w:cstheme="minorHAnsi"/>
          <w:sz w:val="22"/>
          <w:szCs w:val="22"/>
        </w:rPr>
        <w:t xml:space="preserve"> Food Court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oraz w restauracji tymczasowej VIP. Lista utworów</w:t>
      </w:r>
      <w:r w:rsidRPr="00AA7BFE">
        <w:rPr>
          <w:rFonts w:asciiTheme="minorHAnsi" w:hAnsiTheme="minorHAnsi" w:cstheme="minorHAnsi"/>
          <w:sz w:val="22"/>
          <w:szCs w:val="22"/>
        </w:rPr>
        <w:t xml:space="preserve"> zostanie uzgodniona z Zamawiającym. Wykonawca dokona wszelkich opłat związanych z publicznym odtwarzaniem muzyki zgodnie z przepisami ustawy z dnia 4 lutego 1994 r. o prawie autorskim i prawach pokrewnych (Dz. U. z 2019 r. poz. 1231, z późn.zm.).</w:t>
      </w:r>
    </w:p>
    <w:p w:rsidR="00600D34" w:rsidRPr="00AA7BFE" w:rsidRDefault="00600D34" w:rsidP="00600D34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AA7BFE">
        <w:rPr>
          <w:rFonts w:asciiTheme="minorHAnsi" w:hAnsiTheme="minorHAnsi" w:cstheme="minorHAnsi"/>
          <w:sz w:val="22"/>
          <w:szCs w:val="22"/>
        </w:rPr>
        <w:t>Wykonawca będzie odpowiedzialny za zapewnienie niezbędnej liczby pracowników obsługi do profesjonalnej realizacji danego rodzaju usługi cateringowej w trakcie trwania wydarzenia (liczba pracowników musi być właściwie dostosowana do liczby uczestników wydarzenia) oraz zapewnienie tego, że pracownicy posiadają niezbędne dokumenty, zgodnie z wymaganiami ustawy z dnia 25 sierpnia 2006 r. o bezpieczeństwie żywności i żywienia (Dz. U. z 2020 r. poz. 2021).</w:t>
      </w:r>
    </w:p>
    <w:p w:rsidR="005B1395" w:rsidRDefault="005B1395" w:rsidP="005B1395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5630" w:type="dxa"/>
        <w:tblLayout w:type="fixed"/>
        <w:tblLook w:val="04A0" w:firstRow="1" w:lastRow="0" w:firstColumn="1" w:lastColumn="0" w:noHBand="0" w:noVBand="1"/>
      </w:tblPr>
      <w:tblGrid>
        <w:gridCol w:w="1809"/>
        <w:gridCol w:w="5245"/>
        <w:gridCol w:w="1559"/>
        <w:gridCol w:w="1276"/>
        <w:gridCol w:w="5741"/>
      </w:tblGrid>
      <w:tr w:rsidR="003D6916" w:rsidRPr="000436F7" w:rsidTr="001F002E">
        <w:trPr>
          <w:trHeight w:val="968"/>
        </w:trPr>
        <w:tc>
          <w:tcPr>
            <w:tcW w:w="1809" w:type="dxa"/>
            <w:shd w:val="clear" w:color="auto" w:fill="DAEEF3" w:themeFill="accent5" w:themeFillTint="33"/>
          </w:tcPr>
          <w:p w:rsidR="00C6780E" w:rsidRPr="000436F7" w:rsidRDefault="00C6780E" w:rsidP="005B1395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sz w:val="20"/>
                <w:szCs w:val="20"/>
              </w:rPr>
              <w:t>Kategoria (dla kogo)</w:t>
            </w:r>
          </w:p>
        </w:tc>
        <w:tc>
          <w:tcPr>
            <w:tcW w:w="5245" w:type="dxa"/>
            <w:shd w:val="clear" w:color="auto" w:fill="DAEEF3" w:themeFill="accent5" w:themeFillTint="33"/>
          </w:tcPr>
          <w:p w:rsidR="00C6780E" w:rsidRPr="000436F7" w:rsidRDefault="00C6780E" w:rsidP="005B1395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sz w:val="20"/>
                <w:szCs w:val="20"/>
              </w:rPr>
              <w:t xml:space="preserve">Rodzaj </w:t>
            </w:r>
          </w:p>
        </w:tc>
        <w:tc>
          <w:tcPr>
            <w:tcW w:w="1559" w:type="dxa"/>
            <w:shd w:val="clear" w:color="auto" w:fill="DAEEF3" w:themeFill="accent5" w:themeFillTint="33"/>
          </w:tcPr>
          <w:p w:rsidR="00C6780E" w:rsidRPr="000436F7" w:rsidRDefault="00C6780E" w:rsidP="00237403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Szacunkowa i</w:t>
            </w:r>
            <w:r w:rsidRPr="000436F7">
              <w:rPr>
                <w:rFonts w:asciiTheme="minorHAnsi" w:hAnsiTheme="minorHAnsi" w:cstheme="minorHAnsi"/>
                <w:sz w:val="20"/>
                <w:szCs w:val="20"/>
              </w:rPr>
              <w:t xml:space="preserve">lość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osób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C6780E" w:rsidRPr="000436F7" w:rsidRDefault="00C6780E" w:rsidP="005B1395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sz w:val="20"/>
                <w:szCs w:val="20"/>
              </w:rPr>
              <w:t>Odpłatność</w:t>
            </w:r>
          </w:p>
        </w:tc>
        <w:tc>
          <w:tcPr>
            <w:tcW w:w="5741" w:type="dxa"/>
            <w:shd w:val="clear" w:color="auto" w:fill="DAEEF3" w:themeFill="accent5" w:themeFillTint="33"/>
          </w:tcPr>
          <w:p w:rsidR="00C6780E" w:rsidRPr="000436F7" w:rsidRDefault="00C6780E" w:rsidP="005B1395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Ważne informacje</w:t>
            </w:r>
          </w:p>
        </w:tc>
      </w:tr>
      <w:tr w:rsidR="003D6916" w:rsidRPr="000436F7" w:rsidTr="001F002E">
        <w:trPr>
          <w:trHeight w:val="987"/>
        </w:trPr>
        <w:tc>
          <w:tcPr>
            <w:tcW w:w="1809" w:type="dxa"/>
          </w:tcPr>
          <w:p w:rsidR="00C6780E" w:rsidRPr="000436F7" w:rsidRDefault="00C6780E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sz w:val="20"/>
                <w:szCs w:val="20"/>
              </w:rPr>
              <w:t xml:space="preserve">1. Strefa Food Court </w:t>
            </w:r>
          </w:p>
        </w:tc>
        <w:tc>
          <w:tcPr>
            <w:tcW w:w="5245" w:type="dxa"/>
          </w:tcPr>
          <w:p w:rsidR="00C6780E" w:rsidRPr="00A765A6" w:rsidRDefault="00C6780E" w:rsidP="000436F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A. </w:t>
            </w:r>
            <w:r w:rsidRPr="00C6780E">
              <w:rPr>
                <w:rFonts w:asciiTheme="minorHAnsi" w:hAnsiTheme="minorHAnsi" w:cstheme="minorHAnsi"/>
                <w:sz w:val="20"/>
                <w:szCs w:val="20"/>
              </w:rPr>
              <w:t xml:space="preserve">punkty gastronomiczne </w:t>
            </w:r>
            <w:r w:rsidR="00DB444F">
              <w:rPr>
                <w:rFonts w:asciiTheme="minorHAnsi" w:hAnsiTheme="minorHAnsi" w:cstheme="minorHAnsi"/>
                <w:b/>
                <w:sz w:val="20"/>
                <w:szCs w:val="20"/>
              </w:rPr>
              <w:t>(nie mniej niż 7</w:t>
            </w:r>
            <w:r w:rsidR="00C27A7A" w:rsidRPr="00120D39">
              <w:rPr>
                <w:rFonts w:asciiTheme="minorHAnsi" w:hAnsiTheme="minorHAnsi" w:cstheme="minorHAnsi"/>
                <w:b/>
                <w:sz w:val="20"/>
                <w:szCs w:val="20"/>
              </w:rPr>
              <w:t>)</w:t>
            </w:r>
            <w:r w:rsidR="00C27A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6780E">
              <w:rPr>
                <w:rFonts w:asciiTheme="minorHAnsi" w:hAnsiTheme="minorHAnsi" w:cstheme="minorHAnsi"/>
                <w:sz w:val="20"/>
                <w:szCs w:val="20"/>
              </w:rPr>
              <w:t>reprezentujące różne kuchnie świata</w:t>
            </w:r>
            <w:r w:rsidR="00F00587">
              <w:rPr>
                <w:rFonts w:asciiTheme="minorHAnsi" w:hAnsiTheme="minorHAnsi" w:cstheme="minorHAnsi"/>
                <w:sz w:val="20"/>
                <w:szCs w:val="20"/>
              </w:rPr>
              <w:t xml:space="preserve"> w tym kuchnię polską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serwujące </w:t>
            </w:r>
            <w:r w:rsidR="00600D34">
              <w:rPr>
                <w:rFonts w:asciiTheme="minorHAnsi" w:hAnsiTheme="minorHAnsi" w:cstheme="minorHAnsi"/>
                <w:sz w:val="20"/>
                <w:szCs w:val="20"/>
              </w:rPr>
              <w:t xml:space="preserve">odpłatne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posiłki</w:t>
            </w:r>
            <w:r w:rsidR="00695E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dostosowane do pory dnia (rano – śniadania</w:t>
            </w:r>
            <w:r w:rsidR="00A765A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A82F80">
              <w:rPr>
                <w:rFonts w:asciiTheme="minorHAnsi" w:hAnsiTheme="minorHAnsi" w:cstheme="minorHAnsi"/>
                <w:sz w:val="20"/>
                <w:szCs w:val="20"/>
              </w:rPr>
              <w:t xml:space="preserve"> wraz z obsługą, przygotowaniem menu i opisem potraw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A765A6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 xml:space="preserve"> – Należy przedstawić łączny </w:t>
            </w:r>
            <w:r w:rsidR="00A765A6">
              <w:rPr>
                <w:rFonts w:asciiTheme="minorHAnsi" w:hAnsiTheme="minorHAnsi" w:cstheme="minorHAnsi"/>
                <w:sz w:val="20"/>
                <w:szCs w:val="20"/>
              </w:rPr>
              <w:t xml:space="preserve">koszt przygotowania 7 punktów </w:t>
            </w:r>
            <w:r w:rsidR="007606F8">
              <w:rPr>
                <w:rFonts w:asciiTheme="minorHAnsi" w:hAnsiTheme="minorHAnsi" w:cstheme="minorHAnsi"/>
                <w:sz w:val="20"/>
                <w:szCs w:val="20"/>
              </w:rPr>
              <w:t xml:space="preserve">gastronomicznych </w:t>
            </w:r>
            <w:r w:rsidR="00A765A6">
              <w:rPr>
                <w:rFonts w:asciiTheme="minorHAnsi" w:hAnsiTheme="minorHAnsi" w:cstheme="minorHAnsi"/>
                <w:sz w:val="20"/>
                <w:szCs w:val="20"/>
              </w:rPr>
              <w:t>wraz z obsługą i oprawą.</w:t>
            </w:r>
          </w:p>
          <w:p w:rsidR="00C6780E" w:rsidRPr="000436F7" w:rsidRDefault="00C6780E" w:rsidP="000436F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Pr="000436F7">
              <w:rPr>
                <w:rFonts w:asciiTheme="minorHAnsi" w:hAnsiTheme="minorHAnsi" w:cstheme="minorHAnsi"/>
                <w:sz w:val="20"/>
                <w:szCs w:val="20"/>
              </w:rPr>
              <w:t>. 3 rodzaje zestawów obiadowych serwowanych z bemarów.</w:t>
            </w:r>
          </w:p>
          <w:p w:rsidR="00C6780E" w:rsidRPr="000436F7" w:rsidRDefault="00C6780E" w:rsidP="000436F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sz w:val="20"/>
                <w:szCs w:val="20"/>
              </w:rPr>
              <w:t>I. ZESTAW</w:t>
            </w:r>
            <w:r w:rsidR="0091593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21A8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8721A8" w:rsidRPr="008721A8">
              <w:rPr>
                <w:rFonts w:asciiTheme="minorHAnsi" w:hAnsiTheme="minorHAnsi" w:cstheme="minorHAnsi"/>
                <w:b/>
                <w:sz w:val="20"/>
                <w:szCs w:val="20"/>
              </w:rPr>
              <w:t>za nie więcej niż 40 zł</w:t>
            </w:r>
            <w:r w:rsidRPr="000436F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:rsidR="00C6780E" w:rsidRPr="000436F7" w:rsidRDefault="00C6780E" w:rsidP="000436F7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zupa/przystawka </w:t>
            </w:r>
          </w:p>
          <w:p w:rsidR="00C6780E" w:rsidRPr="000436F7" w:rsidRDefault="00C6780E" w:rsidP="000436F7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mięso/ryba </w:t>
            </w:r>
          </w:p>
          <w:p w:rsidR="00C6780E" w:rsidRPr="000436F7" w:rsidRDefault="00C6780E" w:rsidP="000436F7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dodatek skrobiowy </w:t>
            </w:r>
          </w:p>
          <w:p w:rsidR="00C6780E" w:rsidRPr="000436F7" w:rsidRDefault="00C6780E" w:rsidP="000436F7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sałatka/warzywa </w:t>
            </w:r>
          </w:p>
          <w:p w:rsidR="00C6780E" w:rsidRPr="000436F7" w:rsidRDefault="00C6780E" w:rsidP="000436F7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kompot/sok </w:t>
            </w:r>
          </w:p>
          <w:p w:rsidR="00C6780E" w:rsidRPr="000436F7" w:rsidRDefault="00C6780E" w:rsidP="000436F7">
            <w:pPr>
              <w:ind w:hanging="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sz w:val="20"/>
                <w:szCs w:val="20"/>
              </w:rPr>
              <w:t>II. ZESTAW</w:t>
            </w:r>
            <w:r w:rsidR="00915930">
              <w:rPr>
                <w:rFonts w:asciiTheme="minorHAnsi" w:hAnsiTheme="minorHAnsi" w:cstheme="minorHAnsi"/>
                <w:sz w:val="20"/>
                <w:szCs w:val="20"/>
              </w:rPr>
              <w:t xml:space="preserve"> -</w:t>
            </w:r>
            <w:r w:rsidR="008721A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721A8" w:rsidRPr="008721A8">
              <w:rPr>
                <w:rFonts w:asciiTheme="minorHAnsi" w:hAnsiTheme="minorHAnsi" w:cstheme="minorHAnsi"/>
                <w:b/>
                <w:sz w:val="20"/>
                <w:szCs w:val="20"/>
              </w:rPr>
              <w:t>za nie więcej niż</w:t>
            </w:r>
            <w:r w:rsidR="008721A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30 zł</w:t>
            </w:r>
            <w:r w:rsidRPr="000436F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6780E" w:rsidRPr="000436F7" w:rsidRDefault="00C6780E" w:rsidP="000436F7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mięso/ryba </w:t>
            </w:r>
          </w:p>
          <w:p w:rsidR="00C6780E" w:rsidRPr="000436F7" w:rsidRDefault="00C6780E" w:rsidP="000436F7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dodatek skrobiowy </w:t>
            </w:r>
          </w:p>
          <w:p w:rsidR="00C6780E" w:rsidRPr="000436F7" w:rsidRDefault="00C6780E" w:rsidP="000436F7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sałatka/warzywa </w:t>
            </w:r>
          </w:p>
          <w:p w:rsidR="00C6780E" w:rsidRPr="000436F7" w:rsidRDefault="00C6780E" w:rsidP="000436F7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kompot/sok </w:t>
            </w:r>
          </w:p>
          <w:p w:rsidR="00C6780E" w:rsidRPr="000436F7" w:rsidRDefault="00C6780E" w:rsidP="000436F7">
            <w:pPr>
              <w:ind w:hanging="2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sz w:val="20"/>
                <w:szCs w:val="20"/>
              </w:rPr>
              <w:t>III. ZESTAW</w:t>
            </w:r>
            <w:r w:rsidR="005C0FF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15930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8721A8" w:rsidRPr="008721A8">
              <w:rPr>
                <w:rFonts w:asciiTheme="minorHAnsi" w:hAnsiTheme="minorHAnsi" w:cstheme="minorHAnsi"/>
                <w:b/>
                <w:sz w:val="20"/>
                <w:szCs w:val="20"/>
              </w:rPr>
              <w:t>za nie więcej niż</w:t>
            </w:r>
            <w:r w:rsidR="008721A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20 zł</w:t>
            </w:r>
            <w:r w:rsidRPr="000436F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6780E" w:rsidRPr="000436F7" w:rsidRDefault="00C6780E" w:rsidP="000436F7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zupa </w:t>
            </w:r>
          </w:p>
          <w:p w:rsidR="00C6780E" w:rsidRPr="000436F7" w:rsidRDefault="00C6780E" w:rsidP="000436F7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lastRenderedPageBreak/>
              <w:t xml:space="preserve">- danie jarskie lub mączne (np. naleśniki, pierogi, placki ziemniaczane) </w:t>
            </w:r>
          </w:p>
          <w:p w:rsidR="00C6780E" w:rsidRPr="000436F7" w:rsidRDefault="00C6780E" w:rsidP="000436F7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436F7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kompot/sok </w:t>
            </w:r>
          </w:p>
          <w:p w:rsidR="00C6780E" w:rsidRPr="00132A9F" w:rsidRDefault="00C6780E" w:rsidP="0023740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x-none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C. świeże owoce przez cały dzień w różnych formach</w:t>
            </w:r>
            <w:r w:rsidR="00FA43E2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(sałatki owocowe i pojedyncze rodzaje owoców pokrojone (ew. również obrane) i sprzedawane w porcjach </w:t>
            </w:r>
            <w:r w:rsidR="00E342FB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np. w papierowych kubeczkach</w:t>
            </w:r>
          </w:p>
        </w:tc>
        <w:tc>
          <w:tcPr>
            <w:tcW w:w="1559" w:type="dxa"/>
          </w:tcPr>
          <w:p w:rsidR="00C6780E" w:rsidRPr="000436F7" w:rsidRDefault="00965D25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Maks. </w:t>
            </w:r>
            <w:r w:rsidR="00C6780E">
              <w:rPr>
                <w:rFonts w:asciiTheme="minorHAnsi" w:hAnsiTheme="minorHAnsi" w:cstheme="minorHAnsi"/>
                <w:sz w:val="20"/>
                <w:szCs w:val="20"/>
              </w:rPr>
              <w:t>8 – 9</w:t>
            </w:r>
            <w:r w:rsidR="00B97F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6780E">
              <w:rPr>
                <w:rFonts w:asciiTheme="minorHAnsi" w:hAnsiTheme="minorHAnsi" w:cstheme="minorHAnsi"/>
                <w:sz w:val="20"/>
                <w:szCs w:val="20"/>
              </w:rPr>
              <w:t xml:space="preserve"> tys.</w:t>
            </w:r>
            <w:r w:rsidR="00B97FEA">
              <w:rPr>
                <w:rFonts w:asciiTheme="minorHAnsi" w:hAnsiTheme="minorHAnsi" w:cstheme="minorHAnsi"/>
                <w:sz w:val="20"/>
                <w:szCs w:val="20"/>
              </w:rPr>
              <w:t xml:space="preserve"> gości</w:t>
            </w:r>
            <w:r w:rsidR="00C6780E">
              <w:rPr>
                <w:rFonts w:asciiTheme="minorHAnsi" w:hAnsiTheme="minorHAnsi" w:cstheme="minorHAnsi"/>
                <w:sz w:val="20"/>
                <w:szCs w:val="20"/>
              </w:rPr>
              <w:t>/dziennie</w:t>
            </w:r>
          </w:p>
        </w:tc>
        <w:tc>
          <w:tcPr>
            <w:tcW w:w="1276" w:type="dxa"/>
          </w:tcPr>
          <w:p w:rsidR="00C6780E" w:rsidRPr="00695EEC" w:rsidRDefault="00C6780E" w:rsidP="000436F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5EE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5741" w:type="dxa"/>
          </w:tcPr>
          <w:p w:rsidR="00C6780E" w:rsidRPr="00695EEC" w:rsidRDefault="00C6780E" w:rsidP="003D691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5E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elektroniczny system wywoływania zamówień za pomocą sygnalizatorów wibracyjno-dźwiękowych).</w:t>
            </w:r>
          </w:p>
          <w:p w:rsidR="00C6780E" w:rsidRPr="00695EEC" w:rsidRDefault="00C6780E" w:rsidP="003D691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5E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ceny potraw oferowanych w Food Court powinny być  standardowe, rynkowe,  nie wyższe niż te które są w restauracjach lokalnych serwujących dany rodzaj kuchni w Katowicach. </w:t>
            </w:r>
          </w:p>
          <w:p w:rsidR="00C6780E" w:rsidRPr="00695EEC" w:rsidRDefault="003D6916" w:rsidP="003D691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5E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zakaz</w:t>
            </w:r>
            <w:r w:rsidR="00C6780E" w:rsidRPr="00695E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oferowania sprzedaży alkoholu</w:t>
            </w:r>
            <w:r w:rsidRPr="00695E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każdej</w:t>
            </w:r>
            <w:r w:rsidR="00C6780E" w:rsidRPr="00695E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postaci oraz potraw z zawartością alkoholu.  </w:t>
            </w:r>
          </w:p>
          <w:p w:rsidR="00C6780E" w:rsidRPr="00695EEC" w:rsidRDefault="00695EEC" w:rsidP="000436F7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5EEC">
              <w:rPr>
                <w:rFonts w:asciiTheme="minorHAnsi" w:hAnsiTheme="minorHAnsi" w:cstheme="minorHAnsi"/>
                <w:sz w:val="20"/>
                <w:szCs w:val="20"/>
              </w:rPr>
              <w:t xml:space="preserve">- zakaz wykorzystania </w:t>
            </w:r>
            <w:r w:rsidRPr="00695E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plastiku (naczynia, napoje w plastikowych butelkach)</w:t>
            </w:r>
          </w:p>
          <w:p w:rsidR="00695EEC" w:rsidRDefault="00695EEC" w:rsidP="00695EE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5EE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poza zestawami z pkt 1 lit. B tabeli, uczestnicy będą mieli możliwość wyboru innych zestawów i pojedynczych dań</w:t>
            </w:r>
          </w:p>
          <w:p w:rsidR="00C27A7A" w:rsidRDefault="00C27A7A" w:rsidP="00695EEC">
            <w:pPr>
              <w:jc w:val="both"/>
              <w:rPr>
                <w:ins w:id="0" w:author="Patrycja Lelas" w:date="2021-07-13T09:52:00Z"/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także propozycje wegetariańskie, wegańskie, bezglutenowe, bez</w:t>
            </w:r>
            <w:r w:rsidR="003918F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laktozy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8D6DDA" w:rsidRPr="00E03A5D" w:rsidRDefault="008D6DDA" w:rsidP="00695EE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A5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rodzaje kuchni świata: </w:t>
            </w:r>
            <w:r w:rsidR="00F00587" w:rsidRPr="00E03A5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włoska (pizza, makarony), amerykańska (burgery, frytki, hot-dogi, </w:t>
            </w:r>
            <w:proofErr w:type="spellStart"/>
            <w:r w:rsidR="00F00587" w:rsidRPr="00E03A5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chicken</w:t>
            </w:r>
            <w:proofErr w:type="spellEnd"/>
            <w:r w:rsidR="00F00587" w:rsidRPr="00E03A5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00587" w:rsidRPr="00E03A5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nuggets</w:t>
            </w:r>
            <w:proofErr w:type="spellEnd"/>
            <w:r w:rsidR="00F00587" w:rsidRPr="00E03A5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), azjatycka, wegańska (jeden punkt typowo wegański), </w:t>
            </w:r>
            <w:proofErr w:type="spellStart"/>
            <w:r w:rsidR="00F00587" w:rsidRPr="00E03A5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tex-mex</w:t>
            </w:r>
            <w:proofErr w:type="spellEnd"/>
            <w:r w:rsidR="00F00587" w:rsidRPr="00E03A5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 koszerna, </w:t>
            </w:r>
            <w:proofErr w:type="spellStart"/>
            <w:r w:rsidR="00F00587" w:rsidRPr="00E03A5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halal</w:t>
            </w:r>
            <w:proofErr w:type="spellEnd"/>
            <w:r w:rsidR="00F00587" w:rsidRPr="00E03A5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</w:p>
          <w:p w:rsidR="00F00587" w:rsidRPr="00E03A5D" w:rsidRDefault="00F00587" w:rsidP="00F0058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03A5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kuchnia polska powinna także reprezentować  kuchnię regionalną śląską.</w:t>
            </w:r>
          </w:p>
          <w:p w:rsidR="004C4242" w:rsidRDefault="004C4242" w:rsidP="00695EEC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u w:val="single"/>
              </w:rPr>
            </w:pPr>
          </w:p>
          <w:p w:rsidR="004C4242" w:rsidRDefault="004C4242" w:rsidP="00695EEC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u w:val="single"/>
              </w:rPr>
              <w:t>WAŻNE !</w:t>
            </w:r>
          </w:p>
          <w:p w:rsidR="008B12F6" w:rsidRPr="008B12F6" w:rsidRDefault="008B12F6" w:rsidP="00695EE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12F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u w:val="single"/>
              </w:rPr>
              <w:lastRenderedPageBreak/>
              <w:t>Do punktu B.</w:t>
            </w:r>
            <w:r w:rsidRPr="008B12F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: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szacunek ma dotyczyć ewentualnej dopłaty przez Zamawiającego do zestawu obiadowego, w przypadku braku możliwości przygotowania zestawu po wskazanej cenie maksymalnej</w:t>
            </w:r>
            <w:r w:rsidR="009C10B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. Cena zestawu nie może przekroczyć cen maksymalnych tj. 40, 30 lub 20 zł. Jeżeli koszt przygotowania danego zestawu przewyższy cenę</w:t>
            </w:r>
            <w:r w:rsidR="00081D0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sprzedaży</w:t>
            </w:r>
            <w:r w:rsidR="009C10B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Zamawiający zapłaci Wykonawcy różnicę na każdym zestawie. </w:t>
            </w:r>
          </w:p>
        </w:tc>
      </w:tr>
      <w:tr w:rsidR="003D6916" w:rsidTr="001F002E">
        <w:trPr>
          <w:trHeight w:val="627"/>
        </w:trPr>
        <w:tc>
          <w:tcPr>
            <w:tcW w:w="1809" w:type="dxa"/>
          </w:tcPr>
          <w:p w:rsidR="00C6780E" w:rsidRPr="00965D25" w:rsidRDefault="003918FB" w:rsidP="001F002E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65D2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2. Catering dla pracowników </w:t>
            </w:r>
          </w:p>
        </w:tc>
        <w:tc>
          <w:tcPr>
            <w:tcW w:w="5245" w:type="dxa"/>
          </w:tcPr>
          <w:p w:rsidR="00C6780E" w:rsidRDefault="00CE425C" w:rsidP="001A7389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A. </w:t>
            </w:r>
            <w:r w:rsidR="008D555D">
              <w:rPr>
                <w:rFonts w:asciiTheme="minorHAnsi" w:hAnsiTheme="minorHAnsi" w:cstheme="minorHAnsi"/>
                <w:sz w:val="20"/>
                <w:szCs w:val="20"/>
              </w:rPr>
              <w:t>Zapewnienie cateringu</w:t>
            </w:r>
            <w:r w:rsidR="00E64F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22DEF" w:rsidRPr="00965D25">
              <w:rPr>
                <w:rFonts w:asciiTheme="minorHAnsi" w:hAnsiTheme="minorHAnsi" w:cstheme="minorHAnsi"/>
                <w:sz w:val="20"/>
                <w:szCs w:val="20"/>
              </w:rPr>
              <w:t>w przestrze</w:t>
            </w:r>
            <w:r w:rsidR="00965D25">
              <w:rPr>
                <w:rFonts w:asciiTheme="minorHAnsi" w:hAnsiTheme="minorHAnsi" w:cstheme="minorHAnsi"/>
                <w:sz w:val="20"/>
                <w:szCs w:val="20"/>
              </w:rPr>
              <w:t>niach biurowych dla pracowników</w:t>
            </w:r>
            <w:r w:rsidR="00722DEF" w:rsidRPr="00965D25">
              <w:rPr>
                <w:rFonts w:asciiTheme="minorHAnsi" w:hAnsiTheme="minorHAnsi" w:cstheme="minorHAnsi"/>
                <w:sz w:val="20"/>
                <w:szCs w:val="20"/>
              </w:rPr>
              <w:t xml:space="preserve"> w formie bufetu w dniach określonych przez Zamawiającego (zarówno przed, w trakcie jak i po wydarzeniu)</w:t>
            </w:r>
            <w:r w:rsidR="00A1020F">
              <w:rPr>
                <w:rFonts w:asciiTheme="minorHAnsi" w:hAnsiTheme="minorHAnsi" w:cstheme="minorHAnsi"/>
                <w:sz w:val="20"/>
                <w:szCs w:val="20"/>
              </w:rPr>
              <w:t xml:space="preserve"> wraz z obsługą bufetową</w:t>
            </w:r>
            <w:r w:rsidR="00722DEF" w:rsidRPr="00965D2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1A7389" w:rsidRPr="00965D2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A7389">
              <w:rPr>
                <w:rFonts w:asciiTheme="minorHAnsi" w:hAnsiTheme="minorHAnsi" w:cstheme="minorHAnsi"/>
                <w:sz w:val="20"/>
                <w:szCs w:val="20"/>
              </w:rPr>
              <w:t>J</w:t>
            </w:r>
            <w:r w:rsidR="001A7389" w:rsidRPr="00965D25">
              <w:rPr>
                <w:rFonts w:asciiTheme="minorHAnsi" w:hAnsiTheme="minorHAnsi" w:cstheme="minorHAnsi"/>
                <w:sz w:val="20"/>
                <w:szCs w:val="20"/>
              </w:rPr>
              <w:t>edzenie serwowane przez cały dzień i dostosowane do pory dnia (śniadanie, obiad, kolacja)</w:t>
            </w:r>
          </w:p>
          <w:p w:rsidR="00DF3F25" w:rsidRPr="00DF3F25" w:rsidRDefault="001A7389" w:rsidP="00DF3F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 xml:space="preserve">I. </w:t>
            </w:r>
            <w:r w:rsidR="00DF3F25" w:rsidRPr="00DF3F25">
              <w:rPr>
                <w:rFonts w:asciiTheme="minorHAnsi" w:hAnsiTheme="minorHAnsi" w:cstheme="minorHAnsi"/>
                <w:sz w:val="20"/>
                <w:szCs w:val="20"/>
              </w:rPr>
              <w:t>Śniadania:</w:t>
            </w:r>
          </w:p>
          <w:p w:rsidR="00DF3F25" w:rsidRPr="00DF3F25" w:rsidRDefault="00DF3F25" w:rsidP="00DF3F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>- 3 rodzaje pieczywa: białe, ciemne, bezglutenowe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F3F25" w:rsidRPr="00DF3F25" w:rsidRDefault="00DF3F25" w:rsidP="00DF3F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>- po 3 rodzaje wędlin i serów oraz masło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F3F25" w:rsidRPr="00DF3F25" w:rsidRDefault="00DF3F25" w:rsidP="00DF3F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>- świeże warzywa sezonowe, w tym sałatę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F3F25" w:rsidRPr="00DF3F25" w:rsidRDefault="00DF3F25" w:rsidP="00DF3F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>- jajecznicę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 xml:space="preserve"> - gorące kiełbaski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F3F25" w:rsidRPr="00DF3F25" w:rsidRDefault="00DF3F25" w:rsidP="00DF3F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>- wegańska p</w:t>
            </w:r>
            <w:r w:rsidR="00CE425C">
              <w:rPr>
                <w:rFonts w:asciiTheme="minorHAnsi" w:hAnsiTheme="minorHAnsi" w:cstheme="minorHAnsi"/>
                <w:sz w:val="20"/>
                <w:szCs w:val="20"/>
              </w:rPr>
              <w:t>ast</w:t>
            </w: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>a do kanapek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F3F25" w:rsidRPr="00DF3F25" w:rsidRDefault="00DF3F25" w:rsidP="00DF3F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>- ko</w:t>
            </w:r>
            <w:r w:rsidR="00CE425C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>fitura owocowa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E425C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proofErr w:type="spellStart"/>
            <w:r w:rsidR="00CE425C">
              <w:rPr>
                <w:rFonts w:asciiTheme="minorHAnsi" w:hAnsiTheme="minorHAnsi" w:cstheme="minorHAnsi"/>
                <w:sz w:val="20"/>
                <w:szCs w:val="20"/>
              </w:rPr>
              <w:t>muslie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 xml:space="preserve"> - jogurt </w:t>
            </w:r>
          </w:p>
          <w:p w:rsidR="00DF3F25" w:rsidRPr="00DF3F25" w:rsidRDefault="00DF3F25" w:rsidP="00DF3F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II. </w:t>
            </w: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>Obiady:</w:t>
            </w:r>
          </w:p>
          <w:p w:rsidR="00DF3F25" w:rsidRPr="001A7389" w:rsidRDefault="00DF3F25" w:rsidP="00DF3F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1A7389">
              <w:rPr>
                <w:rFonts w:asciiTheme="minorHAnsi" w:hAnsiTheme="minorHAnsi" w:cstheme="minorHAnsi"/>
                <w:sz w:val="20"/>
                <w:szCs w:val="20"/>
              </w:rPr>
              <w:t xml:space="preserve">a) </w:t>
            </w:r>
            <w:r w:rsidRPr="001A738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zestaw obiadowy:</w:t>
            </w:r>
          </w:p>
          <w:p w:rsidR="00DF3F25" w:rsidRPr="001A7389" w:rsidRDefault="00DF3F25" w:rsidP="00DF3F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1A738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zupa/przystawka </w:t>
            </w:r>
          </w:p>
          <w:p w:rsidR="00DF3F25" w:rsidRPr="001A7389" w:rsidRDefault="00DF3F25" w:rsidP="00DF3F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1A738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mięso/ryba </w:t>
            </w:r>
          </w:p>
          <w:p w:rsidR="00DF3F25" w:rsidRPr="001A7389" w:rsidRDefault="00DF3F25" w:rsidP="00DF3F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1A738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dodatek skrobiowy </w:t>
            </w:r>
          </w:p>
          <w:p w:rsidR="00DF3F25" w:rsidRPr="001A7389" w:rsidRDefault="00DF3F25" w:rsidP="00DF3F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1A738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sałatka/warzywa </w:t>
            </w:r>
          </w:p>
          <w:p w:rsidR="00DF3F25" w:rsidRPr="001A7389" w:rsidRDefault="00DF3F25" w:rsidP="00DF3F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1A738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kompot/sok </w:t>
            </w:r>
          </w:p>
          <w:p w:rsidR="00DF3F25" w:rsidRPr="001A7389" w:rsidRDefault="00DF3F25" w:rsidP="00DF3F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1A738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b) zestaw obiadowy wegański i bezglutenowy:</w:t>
            </w:r>
          </w:p>
          <w:p w:rsidR="00DF3F25" w:rsidRPr="001A7389" w:rsidRDefault="00DF3F25" w:rsidP="00DF3F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1A738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zupa/przystawka </w:t>
            </w:r>
          </w:p>
          <w:p w:rsidR="00DF3F25" w:rsidRPr="001A7389" w:rsidRDefault="00DF3F25" w:rsidP="00DF3F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1A738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- danie główne</w:t>
            </w:r>
          </w:p>
          <w:p w:rsidR="00DF3F25" w:rsidRPr="001A7389" w:rsidRDefault="00DF3F25" w:rsidP="00DF3F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1A738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dodatek skrobiowy </w:t>
            </w:r>
          </w:p>
          <w:p w:rsidR="00DF3F25" w:rsidRPr="001A7389" w:rsidRDefault="00DF3F25" w:rsidP="00DF3F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1A738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sałatka/warzywa </w:t>
            </w:r>
          </w:p>
          <w:p w:rsidR="00DF3F25" w:rsidRPr="001A7389" w:rsidRDefault="00DF3F25" w:rsidP="00DF3F25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1A738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- kompot/sok </w:t>
            </w:r>
          </w:p>
          <w:p w:rsidR="00DF3F25" w:rsidRPr="00DF3F25" w:rsidRDefault="00DF3F25" w:rsidP="00DF3F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III. </w:t>
            </w: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>Kolacja:</w:t>
            </w:r>
          </w:p>
          <w:p w:rsidR="00DF3F25" w:rsidRPr="00DF3F25" w:rsidRDefault="00DF3F25" w:rsidP="00DF3F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 xml:space="preserve">- 3 rodzaje dań ciepłych, w tym 1 opcję wegańską: np. makarony, risotto, tarty wytrawne, pożywna zupa </w:t>
            </w:r>
          </w:p>
          <w:p w:rsidR="00DF3F25" w:rsidRPr="00DF3F25" w:rsidRDefault="00DF3F25" w:rsidP="00DF3F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>- bar sałatkowy: świeże, marynowane i grillowane warzywa, grillowany kurczak, gotowane jajka, 3 rodzaje sosów do sałatek</w:t>
            </w:r>
          </w:p>
          <w:p w:rsidR="00DF3F25" w:rsidRPr="00DF3F25" w:rsidRDefault="00DF3F25" w:rsidP="00DF3F2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 xml:space="preserve">- pieczywo: białe, ciemne, bezglutenowe </w:t>
            </w:r>
          </w:p>
          <w:p w:rsidR="004247E5" w:rsidRDefault="0082564B" w:rsidP="004247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DF3F25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167170">
              <w:rPr>
                <w:rFonts w:asciiTheme="minorHAnsi" w:hAnsiTheme="minorHAnsi" w:cstheme="minorHAnsi"/>
                <w:sz w:val="20"/>
                <w:szCs w:val="20"/>
              </w:rPr>
              <w:t>Woda</w:t>
            </w:r>
            <w:r w:rsidR="00DF3F25" w:rsidRPr="00DF3F25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 w:rsidR="00167170">
              <w:rPr>
                <w:rFonts w:asciiTheme="minorHAnsi" w:hAnsiTheme="minorHAnsi" w:cstheme="minorHAnsi"/>
                <w:sz w:val="20"/>
                <w:szCs w:val="20"/>
              </w:rPr>
              <w:t>ineralna, kawa, herbata</w:t>
            </w:r>
            <w:r w:rsidR="00175531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3862E3">
              <w:rPr>
                <w:rFonts w:asciiTheme="minorHAnsi" w:hAnsiTheme="minorHAnsi" w:cstheme="minorHAnsi"/>
                <w:sz w:val="20"/>
                <w:szCs w:val="20"/>
              </w:rPr>
              <w:t xml:space="preserve">dodatki do kawy i herbaty), </w:t>
            </w:r>
            <w:r w:rsidR="00DF3F25" w:rsidRPr="00DF3F25">
              <w:rPr>
                <w:rFonts w:asciiTheme="minorHAnsi" w:hAnsiTheme="minorHAnsi" w:cstheme="minorHAnsi"/>
                <w:sz w:val="20"/>
                <w:szCs w:val="20"/>
              </w:rPr>
              <w:t xml:space="preserve">dwa rodzaje soków oraz przekąski dla pracowników </w:t>
            </w:r>
            <w:r w:rsidR="00DF3F25" w:rsidRPr="00DF3F2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przez cały dzień</w:t>
            </w:r>
            <w:r w:rsidR="004247E5">
              <w:rPr>
                <w:rFonts w:asciiTheme="minorHAnsi" w:hAnsiTheme="minorHAnsi" w:cstheme="minorHAnsi"/>
                <w:sz w:val="20"/>
                <w:szCs w:val="20"/>
              </w:rPr>
              <w:t>, w tym:</w:t>
            </w:r>
          </w:p>
          <w:p w:rsidR="004247E5" w:rsidRPr="004247E5" w:rsidRDefault="004247E5" w:rsidP="004247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47E5">
              <w:rPr>
                <w:rFonts w:asciiTheme="minorHAnsi" w:hAnsiTheme="minorHAnsi" w:cstheme="minorHAnsi"/>
                <w:sz w:val="20"/>
                <w:szCs w:val="20"/>
              </w:rPr>
              <w:t>- 3 rodzaje miniaturowych wyrobów cukierniczych (np. mini pączki, kruche ciasteczka, babeczki, brownie) - co najmniej 1 sztuka każdego rodzaju na osobę;</w:t>
            </w:r>
          </w:p>
          <w:p w:rsidR="004247E5" w:rsidRPr="004247E5" w:rsidRDefault="004247E5" w:rsidP="004247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47E5">
              <w:rPr>
                <w:rFonts w:asciiTheme="minorHAnsi" w:hAnsiTheme="minorHAnsi" w:cstheme="minorHAnsi"/>
                <w:sz w:val="20"/>
                <w:szCs w:val="20"/>
              </w:rPr>
              <w:t>- 3 rodzaje cukierków polskich producentów (bez alkoholu w składzie) - co najmniej 1 sztuka każdego rodzaju na osobę;</w:t>
            </w:r>
          </w:p>
          <w:p w:rsidR="004247E5" w:rsidRPr="004247E5" w:rsidRDefault="004247E5" w:rsidP="004247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47E5">
              <w:rPr>
                <w:rFonts w:asciiTheme="minorHAnsi" w:hAnsiTheme="minorHAnsi" w:cstheme="minorHAnsi"/>
                <w:sz w:val="20"/>
                <w:szCs w:val="20"/>
              </w:rPr>
              <w:t>- 3 rodzaje miniaturowych wytrawnych przekąsek (np. tartinki, koreczki, kanapeczki) - co najmniej 1 sztuka każdego rodzaju na osobę;</w:t>
            </w:r>
          </w:p>
          <w:p w:rsidR="001A7389" w:rsidRPr="004247E5" w:rsidRDefault="004247E5" w:rsidP="0023740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47E5">
              <w:rPr>
                <w:rFonts w:asciiTheme="minorHAnsi" w:hAnsiTheme="minorHAnsi" w:cstheme="minorHAnsi"/>
                <w:sz w:val="20"/>
                <w:szCs w:val="20"/>
              </w:rPr>
              <w:t>- świeże owoce, w tym polskie owoce sezonowe – co najmniej 200 g dziennie na osobę</w:t>
            </w:r>
          </w:p>
        </w:tc>
        <w:tc>
          <w:tcPr>
            <w:tcW w:w="1559" w:type="dxa"/>
          </w:tcPr>
          <w:p w:rsidR="00C6780E" w:rsidRDefault="007830F4" w:rsidP="001F002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Łącznie m</w:t>
            </w:r>
            <w:r w:rsidR="003A084E">
              <w:rPr>
                <w:rFonts w:asciiTheme="minorHAnsi" w:hAnsiTheme="minorHAnsi" w:cstheme="minorHAnsi"/>
                <w:sz w:val="22"/>
                <w:szCs w:val="22"/>
              </w:rPr>
              <w:t xml:space="preserve">aks. </w:t>
            </w:r>
            <w:r w:rsidR="00493D06">
              <w:rPr>
                <w:rFonts w:asciiTheme="minorHAnsi" w:hAnsiTheme="minorHAnsi" w:cstheme="minorHAnsi"/>
                <w:sz w:val="22"/>
                <w:szCs w:val="22"/>
              </w:rPr>
              <w:t>470</w:t>
            </w:r>
            <w:r w:rsidR="00DF3F25">
              <w:rPr>
                <w:rFonts w:asciiTheme="minorHAnsi" w:hAnsiTheme="minorHAnsi" w:cstheme="minorHAnsi"/>
                <w:sz w:val="22"/>
                <w:szCs w:val="22"/>
              </w:rPr>
              <w:t xml:space="preserve"> os./dziennie </w:t>
            </w:r>
          </w:p>
        </w:tc>
        <w:tc>
          <w:tcPr>
            <w:tcW w:w="1276" w:type="dxa"/>
          </w:tcPr>
          <w:p w:rsidR="00C6780E" w:rsidRPr="00965D25" w:rsidRDefault="00965D25" w:rsidP="005B1395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65D2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5741" w:type="dxa"/>
          </w:tcPr>
          <w:p w:rsidR="00C74573" w:rsidRDefault="00C74573" w:rsidP="00EA2F07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74573">
              <w:rPr>
                <w:rFonts w:asciiTheme="minorHAnsi" w:hAnsiTheme="minorHAnsi" w:cstheme="minorHAnsi"/>
                <w:sz w:val="20"/>
                <w:szCs w:val="20"/>
              </w:rPr>
              <w:t>- liczba osób, którym należy zapewnić catering może różnić się w zależności czy będzie to czas przed, w trakcie czy po wydarzeniu (przed i po WUF11 na miejscu może pracować mniej pracowników niż w czasie 5 dni jego trwania)</w:t>
            </w:r>
          </w:p>
          <w:p w:rsidR="00EA2F07" w:rsidRPr="00EA2F07" w:rsidRDefault="00F6507B" w:rsidP="00EA2F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6507B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EA2F07">
              <w:rPr>
                <w:rFonts w:asciiTheme="minorHAnsi" w:hAnsiTheme="minorHAnsi" w:cstheme="minorHAnsi"/>
                <w:sz w:val="20"/>
                <w:szCs w:val="20"/>
              </w:rPr>
              <w:t>szacunkowa maksymalna ilość pracowników w zależności o ich kategorii może zostać zm</w:t>
            </w:r>
            <w:r w:rsidR="00EA2F07" w:rsidRPr="00EA2F07">
              <w:rPr>
                <w:rFonts w:asciiTheme="minorHAnsi" w:hAnsiTheme="minorHAnsi" w:cstheme="minorHAnsi"/>
                <w:sz w:val="20"/>
                <w:szCs w:val="20"/>
              </w:rPr>
              <w:t>niejszona przez Zamawiającego</w:t>
            </w:r>
            <w:r w:rsidRPr="00EA2F07">
              <w:rPr>
                <w:rFonts w:asciiTheme="minorHAnsi" w:hAnsiTheme="minorHAnsi" w:cstheme="minorHAnsi"/>
                <w:sz w:val="20"/>
                <w:szCs w:val="20"/>
              </w:rPr>
              <w:t xml:space="preserve"> o maksymalnie</w:t>
            </w:r>
            <w:r w:rsidR="00EA2F07" w:rsidRPr="00EA2F07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EA2F0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EA2F07" w:rsidRPr="00EA2F07" w:rsidRDefault="00F028E1" w:rsidP="00EA2F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EA2F07" w:rsidRPr="00EA2F07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ze </w:t>
            </w:r>
            <w:r w:rsidR="00EA2F07" w:rsidRPr="00EA2F07">
              <w:rPr>
                <w:rFonts w:asciiTheme="minorHAnsi" w:hAnsiTheme="minorHAnsi" w:cstheme="minorHAnsi"/>
                <w:sz w:val="20"/>
                <w:szCs w:val="20"/>
              </w:rPr>
              <w:t>100 osób</w:t>
            </w:r>
            <w:r w:rsidR="00B154DA">
              <w:rPr>
                <w:rFonts w:asciiTheme="minorHAnsi" w:hAnsiTheme="minorHAnsi" w:cstheme="minorHAnsi"/>
                <w:sz w:val="20"/>
                <w:szCs w:val="20"/>
              </w:rPr>
              <w:t xml:space="preserve"> (pracownicy Zamawiającego)</w:t>
            </w:r>
            <w:r w:rsidR="00EA2F07" w:rsidRPr="00EA2F0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A2F07" w:rsidRPr="00EA2F0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F6507B" w:rsidRPr="00EA2F07">
              <w:rPr>
                <w:rFonts w:asciiTheme="minorHAnsi" w:hAnsiTheme="minorHAnsi" w:cstheme="minorHAnsi"/>
                <w:sz w:val="20"/>
                <w:szCs w:val="20"/>
              </w:rPr>
              <w:t xml:space="preserve">15 </w:t>
            </w:r>
            <w:r w:rsidR="00EA2F07" w:rsidRPr="00EA2F07"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  <w:p w:rsidR="00EA2F07" w:rsidRPr="00EA2F07" w:rsidRDefault="00F028E1" w:rsidP="00EA2F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EA2F07" w:rsidRPr="00EA2F07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 </w:t>
            </w:r>
            <w:r w:rsidR="00493D06" w:rsidRPr="00F028E1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45691C" w:rsidRPr="00F028E1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EA2F07" w:rsidRPr="00F028E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osób</w:t>
            </w:r>
            <w:r w:rsidR="00B154DA">
              <w:rPr>
                <w:rFonts w:asciiTheme="minorHAnsi" w:hAnsiTheme="minorHAnsi" w:cstheme="minorHAnsi"/>
                <w:sz w:val="20"/>
                <w:szCs w:val="20"/>
              </w:rPr>
              <w:t xml:space="preserve"> (pracownicy UM</w:t>
            </w:r>
            <w:r w:rsidR="00F528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54DA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F52826">
              <w:rPr>
                <w:rFonts w:asciiTheme="minorHAnsi" w:hAnsiTheme="minorHAnsi" w:cstheme="minorHAnsi"/>
                <w:sz w:val="20"/>
                <w:szCs w:val="20"/>
              </w:rPr>
              <w:t>atowice</w:t>
            </w:r>
            <w:r w:rsidR="00B154D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o </w:t>
            </w:r>
            <w:r w:rsidR="00EA2F07" w:rsidRPr="00EA2F07">
              <w:rPr>
                <w:rFonts w:asciiTheme="minorHAnsi" w:hAnsiTheme="minorHAnsi" w:cstheme="minorHAnsi"/>
                <w:sz w:val="20"/>
                <w:szCs w:val="20"/>
              </w:rPr>
              <w:t>10 %</w:t>
            </w:r>
          </w:p>
          <w:p w:rsidR="00EA2F07" w:rsidRPr="00EA2F07" w:rsidRDefault="00F028E1" w:rsidP="00EA2F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EA2F07" w:rsidRPr="00EA2F07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 </w:t>
            </w:r>
            <w:r w:rsidR="00EA2F07" w:rsidRPr="00EA2F07">
              <w:rPr>
                <w:rFonts w:asciiTheme="minorHAnsi" w:hAnsiTheme="minorHAnsi" w:cstheme="minorHAnsi"/>
                <w:sz w:val="20"/>
                <w:szCs w:val="20"/>
              </w:rPr>
              <w:t>350 osób</w:t>
            </w:r>
            <w:r w:rsidR="00B154DA">
              <w:rPr>
                <w:rFonts w:asciiTheme="minorHAnsi" w:hAnsiTheme="minorHAnsi" w:cstheme="minorHAnsi"/>
                <w:sz w:val="20"/>
                <w:szCs w:val="20"/>
              </w:rPr>
              <w:t xml:space="preserve"> (pracownicy UN-Habitat)</w:t>
            </w:r>
            <w:r w:rsidR="00EA2F07" w:rsidRPr="00EA2F07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EA2F07" w:rsidRPr="00EA2F07">
              <w:rPr>
                <w:rFonts w:asciiTheme="minorHAnsi" w:hAnsiTheme="minorHAnsi" w:cstheme="minorHAnsi"/>
                <w:sz w:val="20"/>
                <w:szCs w:val="20"/>
              </w:rPr>
              <w:t>20 %</w:t>
            </w:r>
            <w:r w:rsidR="00F6507B" w:rsidRPr="00EA2F0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F6507B" w:rsidRPr="00EA2F07" w:rsidRDefault="00F6507B" w:rsidP="00EA2F0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A2F07">
              <w:rPr>
                <w:rFonts w:asciiTheme="minorHAnsi" w:hAnsiTheme="minorHAnsi" w:cstheme="minorHAnsi"/>
                <w:sz w:val="20"/>
                <w:szCs w:val="20"/>
              </w:rPr>
              <w:t xml:space="preserve">Stosowna informacja zostanie przekazana Wykonawcy </w:t>
            </w:r>
            <w:r w:rsidR="00EA2F07" w:rsidRPr="00EA2F07">
              <w:rPr>
                <w:rFonts w:asciiTheme="minorHAnsi" w:hAnsiTheme="minorHAnsi" w:cstheme="minorHAnsi"/>
                <w:sz w:val="20"/>
                <w:szCs w:val="20"/>
              </w:rPr>
              <w:t>przed dniem rozpoczęcia usługi,</w:t>
            </w:r>
            <w:r w:rsidRPr="00EA2F07">
              <w:rPr>
                <w:rFonts w:asciiTheme="minorHAnsi" w:hAnsiTheme="minorHAnsi" w:cstheme="minorHAnsi"/>
                <w:sz w:val="20"/>
                <w:szCs w:val="20"/>
              </w:rPr>
              <w:t xml:space="preserve"> w terminie umożliwiającym właściwą realizację </w:t>
            </w:r>
            <w:r w:rsidRPr="00EA2F07">
              <w:rPr>
                <w:rFonts w:ascii="Calibri" w:hAnsi="Calibri" w:cs="Calibri"/>
                <w:sz w:val="20"/>
                <w:szCs w:val="20"/>
              </w:rPr>
              <w:t>zamówienia</w:t>
            </w:r>
            <w:r w:rsidR="00EA2F07" w:rsidRPr="00EA2F07">
              <w:rPr>
                <w:rFonts w:ascii="Calibri" w:hAnsi="Calibri" w:cs="Calibri"/>
                <w:sz w:val="20"/>
                <w:szCs w:val="20"/>
              </w:rPr>
              <w:t>.</w:t>
            </w:r>
            <w:r w:rsidRPr="00EA2F07">
              <w:rPr>
                <w:rFonts w:asciiTheme="minorHAnsi" w:hAnsiTheme="minorHAnsi" w:cstheme="minorHAnsi"/>
                <w:sz w:val="20"/>
                <w:szCs w:val="20"/>
              </w:rPr>
              <w:t xml:space="preserve"> W przypadku skorzystania z możliwości zmniejszenia liczby osób, kwota należnego Wykonawcy wynagrodzenia, za tę część zamówienia, zostanie odpowiednio pomniejszona.</w:t>
            </w:r>
          </w:p>
          <w:p w:rsidR="00F6507B" w:rsidRPr="00F6507B" w:rsidRDefault="00F6507B" w:rsidP="00965D25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  <w:lang w:val="x-none"/>
              </w:rPr>
            </w:pPr>
          </w:p>
        </w:tc>
      </w:tr>
      <w:tr w:rsidR="003D6916" w:rsidTr="001F002E">
        <w:trPr>
          <w:trHeight w:val="646"/>
        </w:trPr>
        <w:tc>
          <w:tcPr>
            <w:tcW w:w="1809" w:type="dxa"/>
          </w:tcPr>
          <w:p w:rsidR="00C6780E" w:rsidRDefault="00E64F45" w:rsidP="001F002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3. Catering dla mediów, tłumaczy i wolontariuszy </w:t>
            </w:r>
          </w:p>
        </w:tc>
        <w:tc>
          <w:tcPr>
            <w:tcW w:w="5245" w:type="dxa"/>
          </w:tcPr>
          <w:p w:rsidR="00A2463B" w:rsidRDefault="00A2463B" w:rsidP="00A2463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63B">
              <w:rPr>
                <w:rFonts w:asciiTheme="minorHAnsi" w:hAnsiTheme="minorHAnsi" w:cstheme="minorHAnsi"/>
                <w:sz w:val="20"/>
                <w:szCs w:val="20"/>
              </w:rPr>
              <w:t xml:space="preserve">A. </w:t>
            </w:r>
            <w:r w:rsidR="00E64F45" w:rsidRPr="00A2463B">
              <w:rPr>
                <w:rFonts w:asciiTheme="minorHAnsi" w:hAnsiTheme="minorHAnsi" w:cstheme="minorHAnsi"/>
                <w:sz w:val="20"/>
                <w:szCs w:val="20"/>
              </w:rPr>
              <w:t>Zapewnienie wody mineralnej, kawy, herbaty i drobn</w:t>
            </w:r>
            <w:r w:rsidR="00E52338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E64F45" w:rsidRPr="00A2463B">
              <w:rPr>
                <w:rFonts w:asciiTheme="minorHAnsi" w:hAnsiTheme="minorHAnsi" w:cstheme="minorHAnsi"/>
                <w:sz w:val="20"/>
                <w:szCs w:val="20"/>
              </w:rPr>
              <w:t>ch przekąsek</w:t>
            </w:r>
            <w:r w:rsidR="00A1020F">
              <w:rPr>
                <w:rFonts w:asciiTheme="minorHAnsi" w:hAnsiTheme="minorHAnsi" w:cstheme="minorHAnsi"/>
                <w:sz w:val="20"/>
                <w:szCs w:val="20"/>
              </w:rPr>
              <w:t xml:space="preserve"> wraz z obsługą bufetową</w:t>
            </w:r>
            <w:r w:rsidR="00E64F45" w:rsidRPr="00A2463B">
              <w:rPr>
                <w:rFonts w:asciiTheme="minorHAnsi" w:hAnsiTheme="minorHAnsi" w:cstheme="minorHAnsi"/>
                <w:sz w:val="20"/>
                <w:szCs w:val="20"/>
              </w:rPr>
              <w:t xml:space="preserve"> dla przedstawicieli mediów akredytowanych na WUF 11,</w:t>
            </w:r>
            <w:r w:rsidR="00E64F45" w:rsidRPr="00A2463B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="00E64F45" w:rsidRPr="00A2463B">
              <w:rPr>
                <w:rFonts w:asciiTheme="minorHAnsi" w:hAnsiTheme="minorHAnsi" w:cstheme="minorHAnsi"/>
                <w:sz w:val="20"/>
                <w:szCs w:val="20"/>
              </w:rPr>
              <w:t>tłumaczy oraz wolontariuszy przez cały dzień w trakcie trwania WUF11</w:t>
            </w:r>
            <w:r w:rsidRPr="00A2463B">
              <w:rPr>
                <w:rFonts w:asciiTheme="minorHAnsi" w:hAnsiTheme="minorHAnsi" w:cstheme="minorHAnsi"/>
                <w:sz w:val="20"/>
                <w:szCs w:val="20"/>
              </w:rPr>
              <w:t xml:space="preserve">, w pomieszczeniach przeznaczonych dla tych kategorii osób.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ramach tego rodzaju cateringu:</w:t>
            </w:r>
          </w:p>
          <w:p w:rsidR="00A2463B" w:rsidRPr="00A2463B" w:rsidRDefault="00A2463B" w:rsidP="00A2463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63B">
              <w:rPr>
                <w:rFonts w:asciiTheme="minorHAnsi" w:hAnsiTheme="minorHAnsi" w:cstheme="minorHAnsi"/>
                <w:sz w:val="20"/>
                <w:szCs w:val="20"/>
              </w:rPr>
              <w:t xml:space="preserve">- 3 rodzaje miniaturowych wyrobów cukierniczych (np. </w:t>
            </w:r>
            <w:proofErr w:type="spellStart"/>
            <w:r w:rsidRPr="00A2463B">
              <w:rPr>
                <w:rFonts w:asciiTheme="minorHAnsi" w:hAnsiTheme="minorHAnsi" w:cstheme="minorHAnsi"/>
                <w:sz w:val="20"/>
                <w:szCs w:val="20"/>
              </w:rPr>
              <w:t>minipączki</w:t>
            </w:r>
            <w:proofErr w:type="spellEnd"/>
            <w:r w:rsidRPr="00A2463B">
              <w:rPr>
                <w:rFonts w:asciiTheme="minorHAnsi" w:hAnsiTheme="minorHAnsi" w:cstheme="minorHAnsi"/>
                <w:sz w:val="20"/>
                <w:szCs w:val="20"/>
              </w:rPr>
              <w:t>, kruche ciasteczka;) - co najmniej 1 sztuka każdego rodzaju na osobę,</w:t>
            </w:r>
          </w:p>
          <w:p w:rsidR="00A2463B" w:rsidRDefault="00A2463B" w:rsidP="00A2463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63B">
              <w:rPr>
                <w:rFonts w:asciiTheme="minorHAnsi" w:hAnsiTheme="minorHAnsi" w:cstheme="minorHAnsi"/>
                <w:sz w:val="20"/>
                <w:szCs w:val="20"/>
              </w:rPr>
              <w:t xml:space="preserve">- 3 rodzaje miniaturowych wytrawnych wyrobów piekarniczych (np. paszteciki, </w:t>
            </w:r>
            <w:proofErr w:type="spellStart"/>
            <w:r w:rsidRPr="00A2463B">
              <w:rPr>
                <w:rFonts w:asciiTheme="minorHAnsi" w:hAnsiTheme="minorHAnsi" w:cstheme="minorHAnsi"/>
                <w:sz w:val="20"/>
                <w:szCs w:val="20"/>
              </w:rPr>
              <w:t>pizzerinki</w:t>
            </w:r>
            <w:proofErr w:type="spellEnd"/>
            <w:r w:rsidRPr="00A2463B">
              <w:rPr>
                <w:rFonts w:asciiTheme="minorHAnsi" w:hAnsiTheme="minorHAnsi" w:cstheme="minorHAnsi"/>
                <w:sz w:val="20"/>
                <w:szCs w:val="20"/>
              </w:rPr>
              <w:t>) - co najmniej 1 sztuka każdego rodzaju na osobę</w:t>
            </w:r>
          </w:p>
          <w:p w:rsidR="0088730A" w:rsidRPr="00A2463B" w:rsidRDefault="0088730A" w:rsidP="00A2463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woda</w:t>
            </w: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 xml:space="preserve"> 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ineralna z dystrybutora i papierowe kubeczki, kawa, herbata (dodatki do kawy i herbaty)</w:t>
            </w:r>
            <w:r w:rsidRPr="00DF3F25">
              <w:rPr>
                <w:rFonts w:asciiTheme="minorHAnsi" w:hAnsiTheme="minorHAnsi" w:cstheme="minorHAnsi"/>
                <w:sz w:val="20"/>
                <w:szCs w:val="20"/>
              </w:rPr>
              <w:t xml:space="preserve"> przez cały dzień</w:t>
            </w:r>
          </w:p>
          <w:p w:rsidR="00A2463B" w:rsidRPr="00A2463B" w:rsidRDefault="00A2463B" w:rsidP="00237403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63B">
              <w:rPr>
                <w:rFonts w:asciiTheme="minorHAnsi" w:hAnsiTheme="minorHAnsi" w:cstheme="minorHAnsi"/>
                <w:sz w:val="20"/>
                <w:szCs w:val="20"/>
              </w:rPr>
              <w:t>B. Wykonawca zapewni dla tłumaczy oraz dla wolontariuszy vouchery na podstawowy zest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aw obiadowy do zrealizowania w </w:t>
            </w:r>
            <w:r w:rsidRPr="00A2463B">
              <w:rPr>
                <w:rFonts w:asciiTheme="minorHAnsi" w:hAnsiTheme="minorHAnsi" w:cstheme="minorHAnsi"/>
                <w:sz w:val="20"/>
                <w:szCs w:val="20"/>
              </w:rPr>
              <w:t xml:space="preserve">strefie Food Court. Maksymalna ilość voucherów wyniesie 1350 sztuk. </w:t>
            </w:r>
            <w:r w:rsidRPr="00DD667F">
              <w:rPr>
                <w:rFonts w:asciiTheme="minorHAnsi" w:hAnsiTheme="minorHAnsi" w:cstheme="minorHAnsi"/>
                <w:b/>
                <w:sz w:val="20"/>
                <w:szCs w:val="20"/>
              </w:rPr>
              <w:t>Zamawiający będzie mógł zamówić większą ilość voucherów w ramach prawa opcji.</w:t>
            </w:r>
          </w:p>
        </w:tc>
        <w:tc>
          <w:tcPr>
            <w:tcW w:w="1559" w:type="dxa"/>
          </w:tcPr>
          <w:p w:rsidR="00820654" w:rsidRDefault="00820654" w:rsidP="001F002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Maks. liczba os. </w:t>
            </w:r>
            <w:r w:rsidR="00993451">
              <w:rPr>
                <w:rFonts w:asciiTheme="minorHAnsi" w:hAnsiTheme="minorHAnsi" w:cstheme="minorHAnsi"/>
                <w:sz w:val="22"/>
                <w:szCs w:val="22"/>
              </w:rPr>
              <w:t xml:space="preserve">z kategorii media ok. </w:t>
            </w:r>
            <w:r w:rsidR="0045691C" w:rsidRPr="003F3330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  <w:r w:rsidR="00144FC5" w:rsidRPr="003F3330">
              <w:rPr>
                <w:rFonts w:asciiTheme="minorHAnsi" w:hAnsiTheme="minorHAnsi" w:cstheme="minorHAnsi"/>
                <w:sz w:val="22"/>
                <w:szCs w:val="22"/>
              </w:rPr>
              <w:t>/dziennie</w:t>
            </w:r>
          </w:p>
          <w:p w:rsidR="00C6780E" w:rsidRDefault="00820654" w:rsidP="001F002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Maks. liczba tłumaczy </w:t>
            </w:r>
            <w:r w:rsidR="00144FC5">
              <w:rPr>
                <w:rFonts w:asciiTheme="minorHAnsi" w:hAnsiTheme="minorHAnsi" w:cstheme="minorHAnsi"/>
                <w:sz w:val="22"/>
                <w:szCs w:val="22"/>
              </w:rPr>
              <w:t>– ok. 200/dziennie</w:t>
            </w:r>
          </w:p>
          <w:p w:rsidR="00152B5A" w:rsidRPr="003F3330" w:rsidRDefault="00152B5A" w:rsidP="001F002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3F3330">
              <w:rPr>
                <w:rFonts w:asciiTheme="minorHAnsi" w:hAnsiTheme="minorHAnsi" w:cstheme="minorHAnsi"/>
                <w:sz w:val="22"/>
                <w:szCs w:val="22"/>
              </w:rPr>
              <w:t xml:space="preserve">Ilość wolontariuszy dziennie ok. 100 </w:t>
            </w:r>
          </w:p>
          <w:p w:rsidR="00144FC5" w:rsidRDefault="00144FC5" w:rsidP="001F002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Maks. liczb</w:t>
            </w:r>
            <w:r w:rsidR="004808F7">
              <w:rPr>
                <w:rFonts w:asciiTheme="minorHAnsi" w:hAnsiTheme="minorHAnsi" w:cstheme="minorHAnsi"/>
                <w:sz w:val="22"/>
                <w:szCs w:val="22"/>
              </w:rPr>
              <w:t>a tłumaczy i wolontariuszy 1350</w:t>
            </w:r>
          </w:p>
        </w:tc>
        <w:tc>
          <w:tcPr>
            <w:tcW w:w="1276" w:type="dxa"/>
          </w:tcPr>
          <w:p w:rsidR="00C6780E" w:rsidRDefault="00E52338" w:rsidP="005B139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5741" w:type="dxa"/>
          </w:tcPr>
          <w:p w:rsidR="00C6780E" w:rsidRDefault="00E52338" w:rsidP="005B139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</w:p>
        </w:tc>
      </w:tr>
      <w:tr w:rsidR="003D6916" w:rsidTr="001F002E">
        <w:trPr>
          <w:trHeight w:val="627"/>
        </w:trPr>
        <w:tc>
          <w:tcPr>
            <w:tcW w:w="1809" w:type="dxa"/>
          </w:tcPr>
          <w:p w:rsidR="00C6780E" w:rsidRDefault="00301997" w:rsidP="001F00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47549F">
              <w:rPr>
                <w:rFonts w:asciiTheme="minorHAnsi" w:hAnsiTheme="minorHAnsi" w:cstheme="minorHAnsi"/>
                <w:sz w:val="22"/>
                <w:szCs w:val="22"/>
              </w:rPr>
              <w:t>. Catering dla VIP</w:t>
            </w:r>
          </w:p>
        </w:tc>
        <w:tc>
          <w:tcPr>
            <w:tcW w:w="5245" w:type="dxa"/>
          </w:tcPr>
          <w:p w:rsidR="00C6780E" w:rsidRPr="007822E0" w:rsidRDefault="0082564B" w:rsidP="007822E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A. </w:t>
            </w:r>
            <w:r w:rsidR="008D555D" w:rsidRPr="007822E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47549F" w:rsidRPr="007822E0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8F3C12">
              <w:rPr>
                <w:rFonts w:asciiTheme="minorHAnsi" w:hAnsiTheme="minorHAnsi" w:cstheme="minorHAnsi"/>
                <w:sz w:val="20"/>
                <w:szCs w:val="20"/>
              </w:rPr>
              <w:t>ługi cateringowe w strefie</w:t>
            </w:r>
            <w:r w:rsidR="00FA16C8" w:rsidRPr="007822E0">
              <w:rPr>
                <w:rFonts w:asciiTheme="minorHAnsi" w:hAnsiTheme="minorHAnsi" w:cstheme="minorHAnsi"/>
                <w:sz w:val="20"/>
                <w:szCs w:val="20"/>
              </w:rPr>
              <w:t xml:space="preserve"> VIP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FA16C8" w:rsidRPr="007822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7822E0" w:rsidRPr="007822E0" w:rsidRDefault="007822E0" w:rsidP="007822E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22E0">
              <w:rPr>
                <w:rFonts w:asciiTheme="minorHAnsi" w:hAnsiTheme="minorHAnsi" w:cstheme="minorHAnsi"/>
                <w:sz w:val="20"/>
                <w:szCs w:val="20"/>
              </w:rPr>
              <w:t>W menu Wykonawca zapewni następujące pozycje:</w:t>
            </w:r>
          </w:p>
          <w:p w:rsidR="007822E0" w:rsidRPr="007822E0" w:rsidRDefault="007822E0" w:rsidP="007822E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22E0">
              <w:rPr>
                <w:rFonts w:asciiTheme="minorHAnsi" w:hAnsiTheme="minorHAnsi" w:cstheme="minorHAnsi"/>
                <w:sz w:val="20"/>
                <w:szCs w:val="20"/>
              </w:rPr>
              <w:t xml:space="preserve">a) miniaturowe wyroby cukiernicze takie jak: małe porcje ciast, ciasteczka, praliny, </w:t>
            </w:r>
            <w:proofErr w:type="spellStart"/>
            <w:r w:rsidRPr="007822E0">
              <w:rPr>
                <w:rFonts w:asciiTheme="minorHAnsi" w:hAnsiTheme="minorHAnsi" w:cstheme="minorHAnsi"/>
                <w:sz w:val="20"/>
                <w:szCs w:val="20"/>
              </w:rPr>
              <w:t>shoty</w:t>
            </w:r>
            <w:proofErr w:type="spellEnd"/>
            <w:r w:rsidRPr="007822E0">
              <w:rPr>
                <w:rFonts w:asciiTheme="minorHAnsi" w:hAnsiTheme="minorHAnsi" w:cstheme="minorHAnsi"/>
                <w:sz w:val="20"/>
                <w:szCs w:val="20"/>
              </w:rPr>
              <w:t xml:space="preserve">; </w:t>
            </w:r>
          </w:p>
          <w:p w:rsidR="007822E0" w:rsidRPr="007822E0" w:rsidRDefault="007822E0" w:rsidP="007822E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22E0">
              <w:rPr>
                <w:rFonts w:asciiTheme="minorHAnsi" w:hAnsiTheme="minorHAnsi" w:cstheme="minorHAnsi"/>
                <w:sz w:val="20"/>
                <w:szCs w:val="20"/>
              </w:rPr>
              <w:t>b) miniaturowe przekąski wytrawne takie jak: kanapeczki, tartinki, koreczki i inne wygodne do zjedzenia „na jeden kęs”;</w:t>
            </w:r>
          </w:p>
          <w:p w:rsidR="007822E0" w:rsidRPr="007822E0" w:rsidRDefault="007822E0" w:rsidP="007822E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22E0">
              <w:rPr>
                <w:rFonts w:asciiTheme="minorHAnsi" w:hAnsiTheme="minorHAnsi" w:cstheme="minorHAnsi"/>
                <w:sz w:val="20"/>
                <w:szCs w:val="20"/>
              </w:rPr>
              <w:t xml:space="preserve">c) pokrojone świeże owoce, w tym polskie owoce sezonowe, podane w eleganckiej formie; </w:t>
            </w:r>
          </w:p>
          <w:p w:rsidR="007822E0" w:rsidRPr="007822E0" w:rsidRDefault="007822E0" w:rsidP="007822E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22E0">
              <w:rPr>
                <w:rFonts w:asciiTheme="minorHAnsi" w:hAnsiTheme="minorHAnsi" w:cstheme="minorHAnsi"/>
                <w:sz w:val="20"/>
                <w:szCs w:val="20"/>
              </w:rPr>
              <w:t>d) selekcja polskich wyrobów regionalnych takich jak</w:t>
            </w:r>
            <w:r w:rsidR="008F3C12">
              <w:rPr>
                <w:rFonts w:asciiTheme="minorHAnsi" w:hAnsiTheme="minorHAnsi" w:cstheme="minorHAnsi"/>
                <w:sz w:val="20"/>
                <w:szCs w:val="20"/>
              </w:rPr>
              <w:t xml:space="preserve"> np.</w:t>
            </w:r>
            <w:r w:rsidRPr="007822E0">
              <w:rPr>
                <w:rFonts w:asciiTheme="minorHAnsi" w:hAnsiTheme="minorHAnsi" w:cstheme="minorHAnsi"/>
                <w:sz w:val="20"/>
                <w:szCs w:val="20"/>
              </w:rPr>
              <w:t xml:space="preserve"> wędliny, sery, pieczywo, miody.</w:t>
            </w:r>
          </w:p>
          <w:p w:rsidR="007822E0" w:rsidRPr="007822E0" w:rsidRDefault="007822E0" w:rsidP="007822E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22E0">
              <w:rPr>
                <w:rFonts w:asciiTheme="minorHAnsi" w:hAnsiTheme="minorHAnsi" w:cstheme="minorHAnsi"/>
                <w:sz w:val="20"/>
                <w:szCs w:val="20"/>
              </w:rPr>
              <w:t>e) serwowane na życzenie przez obsługę kelnerską:</w:t>
            </w:r>
          </w:p>
          <w:p w:rsidR="007822E0" w:rsidRPr="007822E0" w:rsidRDefault="007822E0" w:rsidP="007822E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22E0">
              <w:rPr>
                <w:rFonts w:asciiTheme="minorHAnsi" w:hAnsiTheme="minorHAnsi" w:cstheme="minorHAnsi"/>
                <w:sz w:val="20"/>
                <w:szCs w:val="20"/>
              </w:rPr>
              <w:t xml:space="preserve">- kawa z ekspresu ciśnieniowego (w tym latte, espresso, </w:t>
            </w:r>
            <w:r w:rsidRPr="007822E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cappuccino itp.) oraz mleko krowie max. 2% tłuszczu i roślinne (2 rodzaje spośród następujących: kokosowe, migdałowe, z nerkowców lub ryżowe) do kawy;</w:t>
            </w:r>
          </w:p>
          <w:p w:rsidR="007822E0" w:rsidRPr="007822E0" w:rsidRDefault="007822E0" w:rsidP="007822E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22E0">
              <w:rPr>
                <w:rFonts w:asciiTheme="minorHAnsi" w:hAnsiTheme="minorHAnsi" w:cstheme="minorHAnsi"/>
                <w:sz w:val="20"/>
                <w:szCs w:val="20"/>
              </w:rPr>
              <w:t xml:space="preserve">- herbata (w tym czarna, </w:t>
            </w:r>
            <w:proofErr w:type="spellStart"/>
            <w:r w:rsidRPr="007822E0">
              <w:rPr>
                <w:rFonts w:asciiTheme="minorHAnsi" w:hAnsiTheme="minorHAnsi" w:cstheme="minorHAnsi"/>
                <w:sz w:val="20"/>
                <w:szCs w:val="20"/>
              </w:rPr>
              <w:t>rooibos</w:t>
            </w:r>
            <w:proofErr w:type="spellEnd"/>
            <w:r w:rsidRPr="007822E0">
              <w:rPr>
                <w:rFonts w:asciiTheme="minorHAnsi" w:hAnsiTheme="minorHAnsi" w:cstheme="minorHAnsi"/>
                <w:sz w:val="20"/>
                <w:szCs w:val="20"/>
              </w:rPr>
              <w:t>, owocowa, zielona, biała, mięta, rumianek) oraz świeże cytryny i pomarańcze w plasterkach;</w:t>
            </w:r>
          </w:p>
          <w:p w:rsidR="007822E0" w:rsidRPr="007822E0" w:rsidRDefault="007822E0" w:rsidP="007822E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822E0">
              <w:rPr>
                <w:rFonts w:asciiTheme="minorHAnsi" w:hAnsiTheme="minorHAnsi" w:cstheme="minorHAnsi"/>
                <w:sz w:val="20"/>
                <w:szCs w:val="20"/>
              </w:rPr>
              <w:t>- dodatki do gorących napojów: sypki cukier biały i brązowy (pakowany pojedynczo), miód oraz słodzik;</w:t>
            </w:r>
          </w:p>
          <w:p w:rsidR="007822E0" w:rsidRPr="0082564B" w:rsidRDefault="0082564B" w:rsidP="007822E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Profesjonalna obsługa kelnerska</w:t>
            </w:r>
            <w:r w:rsidR="001A1599">
              <w:rPr>
                <w:rFonts w:asciiTheme="minorHAnsi" w:hAnsiTheme="minorHAnsi" w:cstheme="minorHAnsi"/>
                <w:sz w:val="20"/>
                <w:szCs w:val="20"/>
              </w:rPr>
              <w:t xml:space="preserve"> i bufetowa</w:t>
            </w:r>
          </w:p>
        </w:tc>
        <w:tc>
          <w:tcPr>
            <w:tcW w:w="1559" w:type="dxa"/>
          </w:tcPr>
          <w:p w:rsidR="00C6780E" w:rsidRDefault="008F3C12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A. </w:t>
            </w:r>
            <w:r w:rsidR="0047549F">
              <w:rPr>
                <w:rFonts w:asciiTheme="minorHAnsi" w:hAnsiTheme="minorHAnsi" w:cstheme="minorHAnsi"/>
                <w:sz w:val="20"/>
                <w:szCs w:val="20"/>
              </w:rPr>
              <w:t>Maks. 430 os./dziennie</w:t>
            </w:r>
          </w:p>
          <w:p w:rsidR="008F3C12" w:rsidRDefault="008F3C12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F3C12" w:rsidRDefault="008F3C12" w:rsidP="001F00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B. Maksymalna ilość gości w strefie VIP w jednym czasie to 60 osób (z uwagi na rozmiary strefy VIP) – Kalkulacja obsługi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kelnerskiej powinna opierać się na liczbie 60 osób. </w:t>
            </w:r>
          </w:p>
        </w:tc>
        <w:tc>
          <w:tcPr>
            <w:tcW w:w="1276" w:type="dxa"/>
          </w:tcPr>
          <w:p w:rsidR="00C6780E" w:rsidRDefault="00FF5A78" w:rsidP="007822E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NIE</w:t>
            </w:r>
          </w:p>
        </w:tc>
        <w:tc>
          <w:tcPr>
            <w:tcW w:w="5741" w:type="dxa"/>
          </w:tcPr>
          <w:p w:rsidR="0047549F" w:rsidRPr="006F7829" w:rsidRDefault="00FA16C8" w:rsidP="007822E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7829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47549F" w:rsidRPr="006F7829">
              <w:rPr>
                <w:rFonts w:asciiTheme="minorHAnsi" w:hAnsiTheme="minorHAnsi" w:cstheme="minorHAnsi"/>
                <w:sz w:val="20"/>
                <w:szCs w:val="20"/>
              </w:rPr>
              <w:t xml:space="preserve">Zamawiający zastrzega, że ma prawo zmniejszyć liczbę (całkowitą) osób VIP o maksymalnie 25 %. Stosowna informacja zostanie przekazana Wykonawcy przed dniem rozpoczęcia usługi - w terminie umożliwiającym właściwą realizację </w:t>
            </w:r>
            <w:r w:rsidR="0047549F" w:rsidRPr="006F7829">
              <w:rPr>
                <w:rFonts w:ascii="Calibri" w:hAnsi="Calibri" w:cs="Calibri"/>
                <w:sz w:val="20"/>
                <w:szCs w:val="20"/>
              </w:rPr>
              <w:t>zamówienia</w:t>
            </w:r>
            <w:r w:rsidR="007822E0" w:rsidRPr="006F7829">
              <w:rPr>
                <w:rFonts w:ascii="Calibri" w:hAnsi="Calibri" w:cs="Calibri"/>
                <w:sz w:val="20"/>
                <w:szCs w:val="20"/>
              </w:rPr>
              <w:t>.</w:t>
            </w:r>
            <w:r w:rsidR="0047549F" w:rsidRPr="006F7829">
              <w:rPr>
                <w:rFonts w:asciiTheme="minorHAnsi" w:hAnsiTheme="minorHAnsi" w:cstheme="minorHAnsi"/>
                <w:sz w:val="20"/>
                <w:szCs w:val="20"/>
              </w:rPr>
              <w:t xml:space="preserve"> W przypadku skorzystania z możliwości zmniejszenia liczby osób, kwota należnego Wykonawcy wynagrodzenia, za tę część zamówienia, zostanie odpowiednio pomniejszona.</w:t>
            </w:r>
          </w:p>
          <w:p w:rsidR="00FA16C8" w:rsidRPr="00423B89" w:rsidRDefault="00FA16C8" w:rsidP="007822E0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23B8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- 1 kelner będzie obsługiwał nie więcej niż 10 osób.   </w:t>
            </w:r>
          </w:p>
          <w:p w:rsidR="007822E0" w:rsidRPr="006F7829" w:rsidRDefault="007822E0" w:rsidP="006F782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7829">
              <w:rPr>
                <w:rFonts w:asciiTheme="minorHAnsi" w:hAnsiTheme="minorHAnsi" w:cstheme="minorHAnsi"/>
                <w:sz w:val="20"/>
                <w:szCs w:val="20"/>
              </w:rPr>
              <w:t xml:space="preserve">- Wykonawca przedstawi propozycje menu Zamawiającemu 2 miesiące przed WUF11. Menu i wszystkie jego elementy zostaną uzgodnione z Zamawiającym. W przypadku zastrzeżeń Zamawiającego do poszczególnych pozycji menu, Wykonawca </w:t>
            </w:r>
            <w:r w:rsidRPr="006F782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zobowiązuję się do przedstawienia innych propozycji w ciągu 10 dni.  </w:t>
            </w:r>
          </w:p>
          <w:p w:rsidR="004723DF" w:rsidRPr="006F7829" w:rsidRDefault="004723DF" w:rsidP="006F782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7829">
              <w:rPr>
                <w:rFonts w:asciiTheme="minorHAnsi" w:hAnsiTheme="minorHAnsi" w:cstheme="minorHAnsi"/>
                <w:sz w:val="20"/>
                <w:szCs w:val="20"/>
              </w:rPr>
              <w:t>- informacje o nazwie potrawy w języku polskim i angielskim poprzez umieszczenie jej na stole, na którym będą podawane posiłki.</w:t>
            </w:r>
          </w:p>
          <w:p w:rsidR="00C6780E" w:rsidRPr="006F7829" w:rsidRDefault="004723DF" w:rsidP="007822E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F7829">
              <w:rPr>
                <w:rFonts w:asciiTheme="minorHAnsi" w:hAnsiTheme="minorHAnsi" w:cstheme="minorHAnsi"/>
                <w:sz w:val="20"/>
                <w:szCs w:val="20"/>
              </w:rPr>
              <w:t xml:space="preserve">- niezbędne do organizacji posiłków naczynia i nakrycia stołów, zgodnie z poniższymi wytycznymi: zakaz używania naczyń jednorazowych; ceramika: tylko porcelana, z wyłączeniem innych materiałów, jak kamionka, fajans, plastik; wyłącznie </w:t>
            </w:r>
            <w:proofErr w:type="spellStart"/>
            <w:r w:rsidRPr="006F7829">
              <w:rPr>
                <w:rFonts w:asciiTheme="minorHAnsi" w:hAnsiTheme="minorHAnsi" w:cstheme="minorHAnsi"/>
                <w:i/>
                <w:sz w:val="20"/>
                <w:szCs w:val="20"/>
              </w:rPr>
              <w:t>ecru</w:t>
            </w:r>
            <w:proofErr w:type="spellEnd"/>
            <w:r w:rsidRPr="006F7829">
              <w:rPr>
                <w:rFonts w:asciiTheme="minorHAnsi" w:hAnsiTheme="minorHAnsi" w:cstheme="minorHAnsi"/>
                <w:sz w:val="20"/>
                <w:szCs w:val="20"/>
              </w:rPr>
              <w:t xml:space="preserve"> lub biała z wyłączeniem jakichkolwiek wzorów, kalkomanii i dekorów; szkło (szklanki): szkło wyłącznie przezroczyste i bezbarwne, bez kalkomanii, nadruków lub dekorów; sztućce: stalowe; tkaniny stołowe co do zasady w kolorze </w:t>
            </w:r>
            <w:proofErr w:type="spellStart"/>
            <w:r w:rsidRPr="00E342FB">
              <w:rPr>
                <w:rFonts w:asciiTheme="minorHAnsi" w:hAnsiTheme="minorHAnsi" w:cstheme="minorHAnsi"/>
                <w:i/>
                <w:sz w:val="20"/>
                <w:szCs w:val="20"/>
              </w:rPr>
              <w:t>ecru</w:t>
            </w:r>
            <w:proofErr w:type="spellEnd"/>
            <w:r w:rsidRPr="006F7829">
              <w:rPr>
                <w:rFonts w:asciiTheme="minorHAnsi" w:hAnsiTheme="minorHAnsi" w:cstheme="minorHAnsi"/>
                <w:sz w:val="20"/>
                <w:szCs w:val="20"/>
              </w:rPr>
              <w:t xml:space="preserve"> lub białym, dopuszczalne proste wzory żakardowe, układane w sposób prosty, naciągi na stoły w kolorze czarnym lub innym uzgodnionym z Zamawiającym; </w:t>
            </w:r>
            <w:r w:rsidRPr="006F78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papier: serwetki stołowe gładkie, z wył</w:t>
            </w:r>
            <w:r w:rsidRPr="006F7829">
              <w:rPr>
                <w:rFonts w:asciiTheme="minorHAnsi" w:eastAsia="TimesNewRoman" w:hAnsiTheme="minorHAnsi" w:cstheme="minorHAnsi"/>
                <w:color w:val="000000"/>
                <w:sz w:val="20"/>
                <w:szCs w:val="20"/>
              </w:rPr>
              <w:t>ą</w:t>
            </w:r>
            <w:r w:rsidRPr="006F78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czeniem jakichkolwiek wzorów, wył</w:t>
            </w:r>
            <w:r w:rsidRPr="006F7829">
              <w:rPr>
                <w:rFonts w:asciiTheme="minorHAnsi" w:eastAsia="TimesNewRoman" w:hAnsiTheme="minorHAnsi" w:cstheme="minorHAnsi"/>
                <w:color w:val="000000"/>
                <w:sz w:val="20"/>
                <w:szCs w:val="20"/>
              </w:rPr>
              <w:t>ą</w:t>
            </w:r>
            <w:r w:rsidRPr="006F78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cznie 3-warstwowe; zastawa stołowa będzie czysta, nieuszkodzona i wysterylizowana.</w:t>
            </w:r>
          </w:p>
        </w:tc>
      </w:tr>
      <w:tr w:rsidR="003D6916" w:rsidTr="001F002E">
        <w:trPr>
          <w:trHeight w:val="646"/>
        </w:trPr>
        <w:tc>
          <w:tcPr>
            <w:tcW w:w="1809" w:type="dxa"/>
          </w:tcPr>
          <w:p w:rsidR="00C6780E" w:rsidRDefault="00301997" w:rsidP="001F002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 Catering dla prelegentów</w:t>
            </w:r>
          </w:p>
        </w:tc>
        <w:tc>
          <w:tcPr>
            <w:tcW w:w="5245" w:type="dxa"/>
          </w:tcPr>
          <w:p w:rsidR="00C6780E" w:rsidRPr="00FF5A78" w:rsidRDefault="0082564B" w:rsidP="00FF5A7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A. </w:t>
            </w:r>
            <w:r w:rsidR="00FF5A78" w:rsidRPr="00FF5A78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301997" w:rsidRPr="00FF5A78">
              <w:rPr>
                <w:rFonts w:asciiTheme="minorHAnsi" w:hAnsiTheme="minorHAnsi" w:cstheme="minorHAnsi"/>
                <w:sz w:val="20"/>
                <w:szCs w:val="20"/>
              </w:rPr>
              <w:t>apewnienie wody mineralnej, kawy, herbaty i przekąsek dla prelegentów przez cały dzień w trakcie trwania WUF11 w pokoju dla prelegentów</w:t>
            </w:r>
            <w:r w:rsidR="00C642E0">
              <w:rPr>
                <w:rFonts w:asciiTheme="minorHAnsi" w:hAnsiTheme="minorHAnsi" w:cstheme="minorHAnsi"/>
                <w:sz w:val="20"/>
                <w:szCs w:val="20"/>
              </w:rPr>
              <w:t xml:space="preserve"> wraz z obsługą bufetową</w:t>
            </w:r>
            <w:r w:rsidR="00301997" w:rsidRPr="00FF5A7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FF5A78" w:rsidRPr="00FF5A78">
              <w:rPr>
                <w:rFonts w:asciiTheme="minorHAnsi" w:hAnsiTheme="minorHAnsi" w:cstheme="minorHAnsi"/>
                <w:sz w:val="20"/>
                <w:szCs w:val="20"/>
              </w:rPr>
              <w:t xml:space="preserve"> W tym:</w:t>
            </w:r>
          </w:p>
          <w:p w:rsidR="00FF5A78" w:rsidRPr="00FF5A78" w:rsidRDefault="00FF5A78" w:rsidP="00FF5A7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 xml:space="preserve">- 3 rodzaje miniaturowych wyrobów cukierniczych (np. </w:t>
            </w:r>
            <w:proofErr w:type="spellStart"/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minipączki</w:t>
            </w:r>
            <w:proofErr w:type="spellEnd"/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, kruche ciasteczka;) - co najmniej 1 sztuka każdego rodzaju na osobę;</w:t>
            </w:r>
          </w:p>
          <w:p w:rsidR="00FF5A78" w:rsidRPr="00FF5A78" w:rsidRDefault="00FF5A78" w:rsidP="00FF5A7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 xml:space="preserve">- 3 rodzaje miniaturowych wytrawnych wyrobów piekarniczych (np. paszteciki, </w:t>
            </w:r>
            <w:proofErr w:type="spellStart"/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pizzerinki</w:t>
            </w:r>
            <w:proofErr w:type="spellEnd"/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) - co najmniej 1 sztuka każdego rodzaju na osobę;</w:t>
            </w:r>
          </w:p>
          <w:p w:rsidR="00FF5A78" w:rsidRPr="00237403" w:rsidRDefault="00FF5A78" w:rsidP="0023740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- świeże owoce, w tym polskie owoce sezonowe – co najmniej 200 g dziennie na osobę.</w:t>
            </w:r>
          </w:p>
        </w:tc>
        <w:tc>
          <w:tcPr>
            <w:tcW w:w="1559" w:type="dxa"/>
          </w:tcPr>
          <w:p w:rsidR="00C6780E" w:rsidRDefault="00FF5A78" w:rsidP="0082564B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Maks. 50 os./dziennie</w:t>
            </w:r>
          </w:p>
        </w:tc>
        <w:tc>
          <w:tcPr>
            <w:tcW w:w="1276" w:type="dxa"/>
          </w:tcPr>
          <w:p w:rsidR="00C6780E" w:rsidRDefault="00FF5A78" w:rsidP="005B1395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5741" w:type="dxa"/>
          </w:tcPr>
          <w:p w:rsidR="00C6780E" w:rsidRPr="00FF5A78" w:rsidRDefault="00FF5A78" w:rsidP="00FF5A78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 xml:space="preserve">Zamawiający zastrzega, że ma prawo zmniejszyć liczbę (całkowitą) osób o maksymalnie 25 %. Stosowna informacja zostanie przekazana Wykonawcy przed dniem rozpoczęcia usługi - w terminie umożliwiającym właściwą realizację </w:t>
            </w:r>
            <w:r w:rsidRPr="00FF5A78">
              <w:rPr>
                <w:rFonts w:ascii="Calibri" w:hAnsi="Calibri" w:cs="Calibri"/>
                <w:sz w:val="20"/>
                <w:szCs w:val="20"/>
              </w:rPr>
              <w:t>zamówienia</w:t>
            </w:r>
            <w:r w:rsidRPr="00FF5A78">
              <w:rPr>
                <w:rFonts w:asciiTheme="minorHAnsi" w:hAnsiTheme="minorHAnsi" w:cstheme="minorHAnsi"/>
                <w:sz w:val="20"/>
                <w:szCs w:val="20"/>
              </w:rPr>
              <w:t>. W przypadku skorzystania z możliwości zmniejszenia liczby osób, kwota należnego Wykonawcy wynagrodzenia, za tę część zamówienia, zostanie odpowiednio pomniejszona.</w:t>
            </w:r>
          </w:p>
        </w:tc>
      </w:tr>
      <w:tr w:rsidR="003D6916" w:rsidTr="001F002E">
        <w:trPr>
          <w:trHeight w:val="646"/>
        </w:trPr>
        <w:tc>
          <w:tcPr>
            <w:tcW w:w="1809" w:type="dxa"/>
          </w:tcPr>
          <w:p w:rsidR="00C6780E" w:rsidRDefault="00810D80" w:rsidP="001F00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Catering odpłatny na życzenie</w:t>
            </w:r>
          </w:p>
        </w:tc>
        <w:tc>
          <w:tcPr>
            <w:tcW w:w="5245" w:type="dxa"/>
          </w:tcPr>
          <w:p w:rsidR="00C6780E" w:rsidRDefault="00237403" w:rsidP="006F782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37403">
              <w:rPr>
                <w:rFonts w:asciiTheme="minorHAnsi" w:hAnsiTheme="minorHAnsi" w:cstheme="minorHAnsi"/>
                <w:sz w:val="20"/>
                <w:szCs w:val="20"/>
              </w:rPr>
              <w:t xml:space="preserve">A. </w:t>
            </w:r>
            <w:r w:rsidR="006F7829" w:rsidRPr="00237403">
              <w:rPr>
                <w:rFonts w:asciiTheme="minorHAnsi" w:hAnsiTheme="minorHAnsi" w:cstheme="minorHAnsi"/>
                <w:sz w:val="20"/>
                <w:szCs w:val="20"/>
              </w:rPr>
              <w:t xml:space="preserve">Zapewnienie możliwości zamówienia cateringu całodniowego na życzenie </w:t>
            </w:r>
            <w:r w:rsidR="00037392">
              <w:rPr>
                <w:rFonts w:asciiTheme="minorHAnsi" w:hAnsiTheme="minorHAnsi" w:cstheme="minorHAnsi"/>
                <w:sz w:val="20"/>
                <w:szCs w:val="20"/>
              </w:rPr>
              <w:t xml:space="preserve">w formie pakietów </w:t>
            </w:r>
            <w:r w:rsidR="004A403F">
              <w:rPr>
                <w:rFonts w:asciiTheme="minorHAnsi" w:hAnsiTheme="minorHAnsi" w:cstheme="minorHAnsi"/>
                <w:sz w:val="20"/>
                <w:szCs w:val="20"/>
              </w:rPr>
              <w:t>wraz z obsługą kelnerską</w:t>
            </w:r>
            <w:r w:rsidR="006F7829" w:rsidRPr="00237403">
              <w:rPr>
                <w:rFonts w:asciiTheme="minorHAnsi" w:hAnsiTheme="minorHAnsi" w:cstheme="minorHAnsi"/>
                <w:sz w:val="20"/>
                <w:szCs w:val="20"/>
              </w:rPr>
              <w:t xml:space="preserve"> z podziałem na pory dnia i rodzaje posiłków: śniadanie, lunch/obiad, podwieczorek/kolacja, przekąski.</w:t>
            </w:r>
            <w:r w:rsidR="00EE13C2">
              <w:rPr>
                <w:rFonts w:asciiTheme="minorHAnsi" w:hAnsiTheme="minorHAnsi" w:cstheme="minorHAnsi"/>
                <w:sz w:val="20"/>
                <w:szCs w:val="20"/>
              </w:rPr>
              <w:t xml:space="preserve"> W tym</w:t>
            </w:r>
            <w:r w:rsidR="00037392">
              <w:rPr>
                <w:rFonts w:asciiTheme="minorHAnsi" w:hAnsiTheme="minorHAnsi" w:cstheme="minorHAnsi"/>
                <w:sz w:val="20"/>
                <w:szCs w:val="20"/>
              </w:rPr>
              <w:t xml:space="preserve"> pakiety</w:t>
            </w:r>
            <w:r w:rsidR="00EE13C2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EE13C2" w:rsidRPr="007D2BA8" w:rsidRDefault="00EE13C2" w:rsidP="007D2BA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BA8">
              <w:rPr>
                <w:rFonts w:asciiTheme="minorHAnsi" w:hAnsiTheme="minorHAnsi" w:cstheme="minorHAnsi"/>
                <w:sz w:val="20"/>
                <w:szCs w:val="20"/>
              </w:rPr>
              <w:t xml:space="preserve">I. kawa z ekspresu ciśnieniowego oraz mleko krowie max. 2% tłuszczu i roślinne (spośród następujących: kokosowe, migdałowe lub ryżowe) do kawy; 5 rodzajów herbaty (w tym czarna, </w:t>
            </w:r>
            <w:proofErr w:type="spellStart"/>
            <w:r w:rsidRPr="007D2BA8">
              <w:rPr>
                <w:rFonts w:asciiTheme="minorHAnsi" w:hAnsiTheme="minorHAnsi" w:cstheme="minorHAnsi"/>
                <w:sz w:val="20"/>
                <w:szCs w:val="20"/>
              </w:rPr>
              <w:t>rooibos</w:t>
            </w:r>
            <w:proofErr w:type="spellEnd"/>
            <w:r w:rsidRPr="007D2BA8">
              <w:rPr>
                <w:rFonts w:asciiTheme="minorHAnsi" w:hAnsiTheme="minorHAnsi" w:cstheme="minorHAnsi"/>
                <w:sz w:val="20"/>
                <w:szCs w:val="20"/>
              </w:rPr>
              <w:t>, owocowa, zielona, mięta; preferowane polskie marki) oraz świeże cytryny i pomarańcze w plasterkach; sypki cukier biały i brązowy (pakowany pojedynczo), miód oraz słodzik;</w:t>
            </w:r>
          </w:p>
          <w:p w:rsidR="00EE13C2" w:rsidRPr="007D2BA8" w:rsidRDefault="00EE13C2" w:rsidP="007D2BA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BA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7D2BA8" w:rsidRPr="007D2BA8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7D2BA8">
              <w:rPr>
                <w:rFonts w:asciiTheme="minorHAnsi" w:hAnsiTheme="minorHAnsi" w:cstheme="minorHAnsi"/>
                <w:sz w:val="20"/>
                <w:szCs w:val="20"/>
              </w:rPr>
              <w:t xml:space="preserve">. śniadanie składające się z: wyrobów piekarniczych słodkich </w:t>
            </w:r>
            <w:r w:rsidRPr="007D2BA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i wytrawnych (drożdżówki, rogaliki, </w:t>
            </w:r>
            <w:proofErr w:type="spellStart"/>
            <w:r w:rsidRPr="007D2BA8">
              <w:rPr>
                <w:rFonts w:asciiTheme="minorHAnsi" w:hAnsiTheme="minorHAnsi" w:cstheme="minorHAnsi"/>
                <w:sz w:val="20"/>
                <w:szCs w:val="20"/>
              </w:rPr>
              <w:t>muffiny</w:t>
            </w:r>
            <w:proofErr w:type="spellEnd"/>
            <w:r w:rsidRPr="007D2BA8">
              <w:rPr>
                <w:rFonts w:asciiTheme="minorHAnsi" w:hAnsiTheme="minorHAnsi" w:cstheme="minorHAnsi"/>
                <w:sz w:val="20"/>
                <w:szCs w:val="20"/>
              </w:rPr>
              <w:t xml:space="preserve"> słodkie i wytrawne, tarty wytrawne, </w:t>
            </w:r>
            <w:proofErr w:type="spellStart"/>
            <w:r w:rsidRPr="007D2BA8">
              <w:rPr>
                <w:rFonts w:asciiTheme="minorHAnsi" w:hAnsiTheme="minorHAnsi" w:cstheme="minorHAnsi"/>
                <w:sz w:val="20"/>
                <w:szCs w:val="20"/>
              </w:rPr>
              <w:t>quiche</w:t>
            </w:r>
            <w:proofErr w:type="spellEnd"/>
            <w:r w:rsidRPr="007D2BA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7D2BA8">
              <w:rPr>
                <w:rFonts w:asciiTheme="minorHAnsi" w:hAnsiTheme="minorHAnsi" w:cstheme="minorHAnsi"/>
                <w:sz w:val="20"/>
                <w:szCs w:val="20"/>
              </w:rPr>
              <w:t>pizzerinki</w:t>
            </w:r>
            <w:proofErr w:type="spellEnd"/>
            <w:r w:rsidRPr="007D2BA8">
              <w:rPr>
                <w:rFonts w:asciiTheme="minorHAnsi" w:hAnsiTheme="minorHAnsi" w:cstheme="minorHAnsi"/>
                <w:sz w:val="20"/>
                <w:szCs w:val="20"/>
              </w:rPr>
              <w:t xml:space="preserve"> itp.), jajek w różnych postaciach, selekcji wędlin i serów (preferowane polskie wyroby regionalne), owoców itp.</w:t>
            </w:r>
          </w:p>
          <w:p w:rsidR="00EE13C2" w:rsidRPr="007D2BA8" w:rsidRDefault="007D2BA8" w:rsidP="007D2BA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BA8">
              <w:rPr>
                <w:rFonts w:asciiTheme="minorHAnsi" w:hAnsiTheme="minorHAnsi" w:cstheme="minorHAnsi"/>
                <w:sz w:val="20"/>
                <w:szCs w:val="20"/>
              </w:rPr>
              <w:t xml:space="preserve">III. </w:t>
            </w:r>
            <w:r w:rsidR="00EE13C2" w:rsidRPr="007D2BA8">
              <w:rPr>
                <w:rFonts w:asciiTheme="minorHAnsi" w:hAnsiTheme="minorHAnsi" w:cstheme="minorHAnsi"/>
                <w:sz w:val="20"/>
                <w:szCs w:val="20"/>
              </w:rPr>
              <w:t>lunch/obiad składający się z :</w:t>
            </w:r>
          </w:p>
          <w:p w:rsidR="00EE13C2" w:rsidRPr="007D2BA8" w:rsidRDefault="00EE13C2" w:rsidP="007D2BA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BA8">
              <w:rPr>
                <w:rFonts w:asciiTheme="minorHAnsi" w:hAnsiTheme="minorHAnsi" w:cstheme="minorHAnsi"/>
                <w:sz w:val="20"/>
                <w:szCs w:val="20"/>
              </w:rPr>
              <w:t>- przystawki, dania głównego i deseru</w:t>
            </w:r>
          </w:p>
          <w:p w:rsidR="00EE13C2" w:rsidRPr="007D2BA8" w:rsidRDefault="007D2BA8" w:rsidP="007D2BA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BA8">
              <w:rPr>
                <w:rFonts w:asciiTheme="minorHAnsi" w:hAnsiTheme="minorHAnsi" w:cstheme="minorHAnsi"/>
                <w:sz w:val="20"/>
                <w:szCs w:val="20"/>
              </w:rPr>
              <w:t xml:space="preserve">IV. </w:t>
            </w:r>
            <w:r w:rsidR="00EE13C2" w:rsidRPr="007D2BA8">
              <w:rPr>
                <w:rFonts w:asciiTheme="minorHAnsi" w:hAnsiTheme="minorHAnsi" w:cstheme="minorHAnsi"/>
                <w:sz w:val="20"/>
                <w:szCs w:val="20"/>
              </w:rPr>
              <w:t>podwieczorek/kolacja składające się z:</w:t>
            </w:r>
          </w:p>
          <w:p w:rsidR="00EE13C2" w:rsidRPr="007D2BA8" w:rsidRDefault="00EE13C2" w:rsidP="007D2BA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BA8">
              <w:rPr>
                <w:rFonts w:asciiTheme="minorHAnsi" w:hAnsiTheme="minorHAnsi" w:cstheme="minorHAnsi"/>
                <w:sz w:val="20"/>
                <w:szCs w:val="20"/>
              </w:rPr>
              <w:t>- np. sałat, warzyw świeżych i grillowanych, makaronów, wyboru wędlin i serów</w:t>
            </w:r>
          </w:p>
          <w:p w:rsidR="00EE13C2" w:rsidRPr="007D2BA8" w:rsidRDefault="007D2BA8" w:rsidP="007D2BA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BA8">
              <w:rPr>
                <w:rFonts w:asciiTheme="minorHAnsi" w:hAnsiTheme="minorHAnsi" w:cstheme="minorHAnsi"/>
                <w:sz w:val="20"/>
                <w:szCs w:val="20"/>
              </w:rPr>
              <w:t xml:space="preserve">V. </w:t>
            </w:r>
            <w:r w:rsidR="00EE13C2" w:rsidRPr="007D2BA8">
              <w:rPr>
                <w:rFonts w:asciiTheme="minorHAnsi" w:hAnsiTheme="minorHAnsi" w:cstheme="minorHAnsi"/>
                <w:sz w:val="20"/>
                <w:szCs w:val="20"/>
              </w:rPr>
              <w:t>przekąski:</w:t>
            </w:r>
          </w:p>
          <w:p w:rsidR="00EE13C2" w:rsidRPr="007D2BA8" w:rsidRDefault="00EE13C2" w:rsidP="007D2BA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BA8">
              <w:rPr>
                <w:rFonts w:asciiTheme="minorHAnsi" w:hAnsiTheme="minorHAnsi" w:cstheme="minorHAnsi"/>
                <w:sz w:val="20"/>
                <w:szCs w:val="20"/>
              </w:rPr>
              <w:t xml:space="preserve">- miniaturowe wyroby cukiernicze, </w:t>
            </w:r>
          </w:p>
          <w:p w:rsidR="00EE13C2" w:rsidRPr="007D2BA8" w:rsidRDefault="00EE13C2" w:rsidP="007D2BA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BA8">
              <w:rPr>
                <w:rFonts w:asciiTheme="minorHAnsi" w:hAnsiTheme="minorHAnsi" w:cstheme="minorHAnsi"/>
                <w:sz w:val="20"/>
                <w:szCs w:val="20"/>
              </w:rPr>
              <w:t>- miniaturowe przekąski wytrawne,</w:t>
            </w:r>
          </w:p>
          <w:p w:rsidR="00EE13C2" w:rsidRPr="007D2BA8" w:rsidRDefault="00EE13C2" w:rsidP="007D2BA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BA8">
              <w:rPr>
                <w:rFonts w:asciiTheme="minorHAnsi" w:hAnsiTheme="minorHAnsi" w:cstheme="minorHAnsi"/>
                <w:sz w:val="20"/>
                <w:szCs w:val="20"/>
              </w:rPr>
              <w:t xml:space="preserve">- świeże owoce, w tym polskie owoce sezonowe. </w:t>
            </w:r>
          </w:p>
          <w:p w:rsidR="00AA6801" w:rsidRPr="004C2D1E" w:rsidRDefault="00237403" w:rsidP="006F782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37403">
              <w:rPr>
                <w:rFonts w:asciiTheme="minorHAnsi" w:hAnsiTheme="minorHAnsi" w:cstheme="minorHAnsi"/>
                <w:sz w:val="20"/>
                <w:szCs w:val="20"/>
              </w:rPr>
              <w:t>B. zapewnienie odpowiednio wyposażonego (m.in. laptop, drukarka, terminal płatniczy) punktu stale obsługiwanego przez 1 osobę</w:t>
            </w:r>
            <w:r w:rsidR="00332276">
              <w:rPr>
                <w:rFonts w:asciiTheme="minorHAnsi" w:hAnsiTheme="minorHAnsi" w:cstheme="minorHAnsi"/>
                <w:sz w:val="20"/>
                <w:szCs w:val="20"/>
              </w:rPr>
              <w:t xml:space="preserve"> (znajomość j. angielskiego min. B2)</w:t>
            </w:r>
            <w:r w:rsidRPr="00237403">
              <w:rPr>
                <w:rFonts w:asciiTheme="minorHAnsi" w:hAnsiTheme="minorHAnsi" w:cstheme="minorHAnsi"/>
                <w:sz w:val="20"/>
                <w:szCs w:val="20"/>
              </w:rPr>
              <w:t xml:space="preserve">, w którym będzie można zamówić usługę cateringu na życzenie, opłacić </w:t>
            </w:r>
            <w:r w:rsidRPr="00AA6801">
              <w:rPr>
                <w:rFonts w:asciiTheme="minorHAnsi" w:hAnsiTheme="minorHAnsi" w:cstheme="minorHAnsi"/>
                <w:sz w:val="20"/>
                <w:szCs w:val="20"/>
              </w:rPr>
              <w:t xml:space="preserve">ją i otrzymać fakturę VAT.  </w:t>
            </w:r>
            <w:r w:rsidR="00AA68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837094" w:rsidRPr="00837094" w:rsidRDefault="004C2D1E" w:rsidP="0077318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A53293">
              <w:rPr>
                <w:rFonts w:asciiTheme="minorHAnsi" w:hAnsiTheme="minorHAnsi" w:cstheme="minorHAnsi"/>
                <w:sz w:val="20"/>
                <w:szCs w:val="20"/>
              </w:rPr>
              <w:t>. Opracowanie menu dla wszystkich pakietów (potrawy, oprawa wizualna) oraz wydrukowanie</w:t>
            </w:r>
            <w:r w:rsidR="00837094" w:rsidRPr="00837094">
              <w:rPr>
                <w:rFonts w:asciiTheme="minorHAnsi" w:hAnsiTheme="minorHAnsi" w:cstheme="minorHAnsi"/>
                <w:sz w:val="20"/>
                <w:szCs w:val="20"/>
              </w:rPr>
              <w:t xml:space="preserve"> menu </w:t>
            </w:r>
            <w:r w:rsidR="00A53293">
              <w:rPr>
                <w:rFonts w:asciiTheme="minorHAnsi" w:hAnsiTheme="minorHAnsi" w:cstheme="minorHAnsi"/>
                <w:sz w:val="20"/>
                <w:szCs w:val="20"/>
              </w:rPr>
              <w:t xml:space="preserve">w formie papierowej </w:t>
            </w:r>
            <w:r w:rsidR="00837094" w:rsidRPr="00837094">
              <w:rPr>
                <w:rFonts w:asciiTheme="minorHAnsi" w:hAnsiTheme="minorHAnsi" w:cstheme="minorHAnsi"/>
                <w:sz w:val="20"/>
                <w:szCs w:val="20"/>
              </w:rPr>
              <w:t>w języku polskim i angielsk</w:t>
            </w:r>
            <w:r w:rsidR="00A53293">
              <w:rPr>
                <w:rFonts w:asciiTheme="minorHAnsi" w:hAnsiTheme="minorHAnsi" w:cstheme="minorHAnsi"/>
                <w:sz w:val="20"/>
                <w:szCs w:val="20"/>
              </w:rPr>
              <w:t>im, a na życzenie</w:t>
            </w:r>
            <w:r w:rsidR="00837094" w:rsidRPr="00837094">
              <w:rPr>
                <w:rFonts w:asciiTheme="minorHAnsi" w:hAnsiTheme="minorHAnsi" w:cstheme="minorHAnsi"/>
                <w:sz w:val="20"/>
                <w:szCs w:val="20"/>
              </w:rPr>
              <w:t xml:space="preserve"> w Braille. </w:t>
            </w:r>
          </w:p>
          <w:p w:rsidR="00837094" w:rsidRPr="006F7829" w:rsidRDefault="00837094" w:rsidP="006F782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780E" w:rsidRDefault="00037392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A. </w:t>
            </w:r>
            <w:r w:rsidR="00DB444F" w:rsidRPr="00037392">
              <w:rPr>
                <w:rFonts w:asciiTheme="minorHAnsi" w:hAnsiTheme="minorHAnsi" w:cstheme="minorHAnsi"/>
                <w:sz w:val="20"/>
                <w:szCs w:val="20"/>
              </w:rPr>
              <w:t xml:space="preserve">Szacunek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powinien dotyczyć cen poszczególnych pakietów z obsługą kelnerską. </w:t>
            </w:r>
          </w:p>
          <w:p w:rsidR="00037392" w:rsidRDefault="00037392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37392" w:rsidRDefault="00037392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B. Szacunek powinien dotyczyć zapewnienia 1 punktu obsługi</w:t>
            </w:r>
          </w:p>
          <w:p w:rsidR="00A53293" w:rsidRDefault="00A53293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3293" w:rsidRDefault="00A53293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3293" w:rsidRPr="00152B5A" w:rsidRDefault="00A53293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C. Szacunek powinien dotyczyć wydrukowania 100 szt. menu dziennie jednocześnie w j. polskim i angielskim oraz 10 sztuk w Braille</w:t>
            </w:r>
            <w:r w:rsidR="0043462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:rsidR="00C6780E" w:rsidRDefault="00423B89" w:rsidP="006F782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5741" w:type="dxa"/>
          </w:tcPr>
          <w:p w:rsidR="007D2BA8" w:rsidRPr="00AA6801" w:rsidRDefault="007D2BA8" w:rsidP="00AA680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A6801">
              <w:rPr>
                <w:rFonts w:asciiTheme="minorHAnsi" w:hAnsiTheme="minorHAnsi" w:cstheme="minorHAnsi"/>
                <w:sz w:val="20"/>
                <w:szCs w:val="20"/>
              </w:rPr>
              <w:t xml:space="preserve">- cena każdego pakietu będzie podana w przeliczeniu na osobę i zaprezentowana w przygotowanej na potrzeby WUF 11 ofercie cateringowej na życzenie. Oferta przygotowana zostanie w wersji elektronicznej jak również w formie papierowej </w:t>
            </w:r>
          </w:p>
          <w:p w:rsidR="007D2BA8" w:rsidRPr="00AA6801" w:rsidRDefault="007D2BA8" w:rsidP="00AA680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A6801">
              <w:rPr>
                <w:rFonts w:asciiTheme="minorHAnsi" w:hAnsiTheme="minorHAnsi" w:cstheme="minorHAnsi"/>
                <w:sz w:val="20"/>
                <w:szCs w:val="20"/>
              </w:rPr>
              <w:t>- złożenie zamówienia na usługę cateringowa powinno być możliwe osobiście w punkcie, droga mailową, jak również telefoniczną. Wykonawca będzie odpowiedzialny za wypracowanie podręcznika (</w:t>
            </w:r>
            <w:proofErr w:type="spellStart"/>
            <w:r w:rsidRPr="00AA6801">
              <w:rPr>
                <w:rFonts w:asciiTheme="minorHAnsi" w:hAnsiTheme="minorHAnsi" w:cstheme="minorHAnsi"/>
                <w:sz w:val="20"/>
                <w:szCs w:val="20"/>
              </w:rPr>
              <w:t>guidelines</w:t>
            </w:r>
            <w:proofErr w:type="spellEnd"/>
            <w:r w:rsidRPr="00AA6801">
              <w:rPr>
                <w:rFonts w:asciiTheme="minorHAnsi" w:hAnsiTheme="minorHAnsi" w:cstheme="minorHAnsi"/>
                <w:sz w:val="20"/>
                <w:szCs w:val="20"/>
              </w:rPr>
              <w:t>) dla uczestników WUF 11 precyzujących procedurę realizacji usługi cateringowej na życzenie, cennika, sposobów płatności, etc.</w:t>
            </w:r>
          </w:p>
          <w:p w:rsidR="00AA6801" w:rsidRPr="00AA6801" w:rsidRDefault="00AA6801" w:rsidP="00AA680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A6801">
              <w:rPr>
                <w:rFonts w:asciiTheme="minorHAnsi" w:hAnsiTheme="minorHAnsi" w:cstheme="minorHAnsi"/>
                <w:sz w:val="20"/>
                <w:szCs w:val="20"/>
              </w:rPr>
              <w:t>- W ramach cateringu odpłatnego na życzenie może być oferowany alkohol niskoprocentowy tj. wino, piwo polskiej marki, wina musujące.</w:t>
            </w:r>
          </w:p>
          <w:p w:rsidR="00AA6801" w:rsidRPr="00AA6801" w:rsidRDefault="00AA6801" w:rsidP="00AA680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A680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- Podmiot zamawiający catering w tej kategorii płaci we własnym zakresie i zamawia na podstawie opracowanego wcześniej przez Wykonawcę i zatwierdzonego przez Zamawiającego cennika ofertowego cateringu zawierającego przykładowe zestawy/menu.</w:t>
            </w:r>
          </w:p>
          <w:p w:rsidR="00AA6801" w:rsidRPr="00AA6801" w:rsidRDefault="00AA6801" w:rsidP="00AA680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A6801">
              <w:rPr>
                <w:rFonts w:asciiTheme="minorHAnsi" w:hAnsiTheme="minorHAnsi" w:cstheme="minorHAnsi"/>
                <w:sz w:val="20"/>
                <w:szCs w:val="20"/>
              </w:rPr>
              <w:t>- Wykonawca musi mieć na uwadze fakt, że w przypadku gdy zamawiającym catering będzie UN Habitat płatność następuje w określonym czasie po wykonaniu usługi, ze względu na wewnętrzne procedury firmy (nie ‘on the spot’).</w:t>
            </w:r>
          </w:p>
          <w:p w:rsidR="00C6780E" w:rsidRDefault="00C6780E" w:rsidP="004A40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29F1" w:rsidTr="001F002E">
        <w:trPr>
          <w:trHeight w:val="646"/>
        </w:trPr>
        <w:tc>
          <w:tcPr>
            <w:tcW w:w="1809" w:type="dxa"/>
          </w:tcPr>
          <w:p w:rsidR="00E629F1" w:rsidRPr="00C04DCC" w:rsidRDefault="00E629F1" w:rsidP="001F00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4DC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7. Restauracja tymczasowa VIP</w:t>
            </w:r>
          </w:p>
        </w:tc>
        <w:tc>
          <w:tcPr>
            <w:tcW w:w="5245" w:type="dxa"/>
          </w:tcPr>
          <w:p w:rsidR="000A7EA4" w:rsidRPr="00E33229" w:rsidRDefault="00E33229" w:rsidP="000A7EA4">
            <w:pPr>
              <w:jc w:val="both"/>
              <w:rPr>
                <w:rFonts w:ascii="Calibri" w:eastAsia="Calibri" w:hAnsi="Calibri" w:cs="Calibri"/>
                <w:sz w:val="20"/>
                <w:szCs w:val="20"/>
                <w:lang w:val="x-none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A. Wykonawca zapewni</w:t>
            </w:r>
            <w:r w:rsidR="00E629F1" w:rsidRPr="000A7EA4">
              <w:rPr>
                <w:rFonts w:ascii="Calibri" w:eastAsia="Calibri" w:hAnsi="Calibri" w:cs="Calibri"/>
                <w:sz w:val="20"/>
                <w:szCs w:val="20"/>
              </w:rPr>
              <w:t xml:space="preserve"> obsługę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, w tym obsługę kelnerską,</w:t>
            </w:r>
            <w:r w:rsidR="00E629F1" w:rsidRPr="000A7EA4">
              <w:rPr>
                <w:rFonts w:ascii="Calibri" w:eastAsia="Calibri" w:hAnsi="Calibri" w:cs="Calibri"/>
                <w:sz w:val="20"/>
                <w:szCs w:val="20"/>
              </w:rPr>
              <w:t xml:space="preserve"> tymczasowej restauracji VIP, znajdującej się w bliskim położeniu strefy VIP. W restauracji będą serwowane dania według karty zgodnie z wyborem gościa restauracji.</w:t>
            </w:r>
            <w:r w:rsidR="004A403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4A403F" w:rsidRPr="000A7EA4">
              <w:rPr>
                <w:rFonts w:ascii="Calibri" w:eastAsia="Calibri" w:hAnsi="Calibri" w:cs="Calibri"/>
                <w:sz w:val="20"/>
                <w:szCs w:val="20"/>
              </w:rPr>
              <w:t xml:space="preserve">Wykonawca zapewni możliwość zapłaty </w:t>
            </w:r>
            <w:r w:rsidR="004A403F">
              <w:rPr>
                <w:rFonts w:ascii="Calibri" w:eastAsia="Calibri" w:hAnsi="Calibri" w:cs="Calibri"/>
                <w:sz w:val="20"/>
                <w:szCs w:val="20"/>
              </w:rPr>
              <w:t xml:space="preserve">za zamówienia </w:t>
            </w:r>
            <w:r w:rsidR="004A403F" w:rsidRPr="000A7EA4">
              <w:rPr>
                <w:rFonts w:ascii="Calibri" w:eastAsia="Calibri" w:hAnsi="Calibri" w:cs="Calibri"/>
                <w:sz w:val="20"/>
                <w:szCs w:val="20"/>
              </w:rPr>
              <w:t>gotówkowo i bezgotówkowo</w:t>
            </w:r>
            <w:r w:rsidR="004A403F">
              <w:rPr>
                <w:rFonts w:ascii="Calibri" w:eastAsia="Calibri" w:hAnsi="Calibri" w:cs="Calibri"/>
                <w:sz w:val="20"/>
                <w:szCs w:val="20"/>
              </w:rPr>
              <w:t xml:space="preserve"> (terminal płatniczy)</w:t>
            </w:r>
            <w:r w:rsidR="004A403F" w:rsidRPr="000A7EA4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 w:rsidR="004A403F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Wykonawca opracuje menu (potrawy) i wydrukuje menu w formie </w:t>
            </w:r>
            <w:r w:rsidR="009C10BC" w:rsidRPr="000A7EA4">
              <w:rPr>
                <w:rFonts w:asciiTheme="minorHAnsi" w:hAnsiTheme="minorHAnsi" w:cstheme="minorHAnsi"/>
                <w:sz w:val="20"/>
                <w:szCs w:val="20"/>
              </w:rPr>
              <w:t>papierowej w języku polskim i angielskim.</w:t>
            </w:r>
          </w:p>
          <w:p w:rsidR="00E629F1" w:rsidRPr="000A7EA4" w:rsidRDefault="00E629F1" w:rsidP="000A7EA4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587F7F" w:rsidRPr="000A7EA4" w:rsidRDefault="00587F7F" w:rsidP="006F782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:rsidR="00E629F1" w:rsidRDefault="00C04DCC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Maks. 430 os./dziennie</w:t>
            </w:r>
          </w:p>
          <w:p w:rsidR="00B905E1" w:rsidRDefault="00B905E1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33229" w:rsidRPr="00C04DCC" w:rsidRDefault="00E33229" w:rsidP="001F002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Jednorazowo </w:t>
            </w:r>
            <w:r w:rsidR="00B905E1">
              <w:rPr>
                <w:rFonts w:asciiTheme="minorHAnsi" w:hAnsiTheme="minorHAnsi" w:cstheme="minorHAnsi"/>
                <w:sz w:val="20"/>
                <w:szCs w:val="20"/>
              </w:rPr>
              <w:t xml:space="preserve">restauracja </w:t>
            </w:r>
            <w:r w:rsidR="00CB4289">
              <w:rPr>
                <w:rFonts w:asciiTheme="minorHAnsi" w:hAnsiTheme="minorHAnsi" w:cstheme="minorHAnsi"/>
                <w:sz w:val="20"/>
                <w:szCs w:val="20"/>
              </w:rPr>
              <w:t>będzie mogła obsłużyć 20 gości – takiej ilości osób powinien dotyczyć szacunek kosztó</w:t>
            </w:r>
            <w:bookmarkStart w:id="1" w:name="_GoBack"/>
            <w:bookmarkEnd w:id="1"/>
            <w:r w:rsidR="00CB4289">
              <w:rPr>
                <w:rFonts w:asciiTheme="minorHAnsi" w:hAnsiTheme="minorHAnsi" w:cstheme="minorHAnsi"/>
                <w:sz w:val="20"/>
                <w:szCs w:val="20"/>
              </w:rPr>
              <w:t>w obsługi</w:t>
            </w:r>
          </w:p>
        </w:tc>
        <w:tc>
          <w:tcPr>
            <w:tcW w:w="1276" w:type="dxa"/>
          </w:tcPr>
          <w:p w:rsidR="00E629F1" w:rsidRPr="00C04DCC" w:rsidRDefault="00C04DCC" w:rsidP="006F782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5741" w:type="dxa"/>
          </w:tcPr>
          <w:p w:rsidR="00C04DCC" w:rsidRPr="00C04DCC" w:rsidRDefault="00C04DCC" w:rsidP="00C04DC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W menu wykonawca zapewni do wyboru</w:t>
            </w:r>
            <w:r w:rsidR="006155BA">
              <w:rPr>
                <w:rFonts w:asciiTheme="minorHAnsi" w:hAnsiTheme="minorHAnsi" w:cstheme="minorHAnsi"/>
                <w:sz w:val="20"/>
                <w:szCs w:val="20"/>
              </w:rPr>
              <w:t xml:space="preserve"> w zależności od pory dnia</w:t>
            </w: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C04DCC" w:rsidRPr="00C04DCC" w:rsidRDefault="00C04DCC" w:rsidP="00C04DC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- 3 rodzaje z</w:t>
            </w:r>
            <w:r w:rsidR="006155BA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stawów śniadaniowych ciepłych,</w:t>
            </w:r>
          </w:p>
          <w:p w:rsidR="00C04DCC" w:rsidRPr="00C04DCC" w:rsidRDefault="00C04DCC" w:rsidP="00C04DC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- 3 rodzaje zestawów śniadaniowych zimnych,</w:t>
            </w:r>
          </w:p>
          <w:p w:rsidR="00C04DCC" w:rsidRPr="00C04DCC" w:rsidRDefault="00C04DCC" w:rsidP="00C04DC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 xml:space="preserve">- pieczywo białe, ciemne i bezglutenowe oraz świeże warzywa w formie dodatków do zestawów śniadaniowych </w:t>
            </w:r>
          </w:p>
          <w:p w:rsidR="00C04DCC" w:rsidRPr="00C04DCC" w:rsidRDefault="00C04DCC" w:rsidP="00C04DC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 xml:space="preserve">- 3 rodzaje przystawek (w tym jedna wegańska i jedna </w:t>
            </w:r>
            <w:proofErr w:type="spellStart"/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halal</w:t>
            </w:r>
            <w:proofErr w:type="spellEnd"/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</w:p>
          <w:p w:rsidR="00C04DCC" w:rsidRPr="00C04DCC" w:rsidRDefault="00C04DCC" w:rsidP="00C04DC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 xml:space="preserve">- 4 rodzaje dań głównych (w tym jedno wegańskie i dwa </w:t>
            </w:r>
            <w:proofErr w:type="spellStart"/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halal</w:t>
            </w:r>
            <w:proofErr w:type="spellEnd"/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),</w:t>
            </w:r>
          </w:p>
          <w:p w:rsidR="00C04DCC" w:rsidRPr="00C04DCC" w:rsidRDefault="00C04DCC" w:rsidP="00C04DC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- 3 rodzaje deserów (w tym jeden wegański),</w:t>
            </w:r>
          </w:p>
          <w:p w:rsidR="00C04DCC" w:rsidRPr="00C04DCC" w:rsidRDefault="00C04DCC" w:rsidP="00C04DC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- napoje zimne (woda, lemoniada, 2 rodzaje soków),</w:t>
            </w:r>
          </w:p>
          <w:p w:rsidR="00C04DCC" w:rsidRPr="00C04DCC" w:rsidRDefault="00C04DCC" w:rsidP="00C04DC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 xml:space="preserve">- napoje ciepłe (różne </w:t>
            </w:r>
            <w:r w:rsidR="00C601A8">
              <w:rPr>
                <w:rFonts w:asciiTheme="minorHAnsi" w:hAnsiTheme="minorHAnsi" w:cstheme="minorHAnsi"/>
                <w:sz w:val="20"/>
                <w:szCs w:val="20"/>
              </w:rPr>
              <w:t>rodzaje kawy z eksp</w:t>
            </w: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resu np. cappuccino, latte, espresso oraz różne rodzaje herbat,</w:t>
            </w:r>
          </w:p>
          <w:p w:rsidR="00C04DCC" w:rsidRPr="00C04DCC" w:rsidRDefault="00C04DCC" w:rsidP="00C04DC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 xml:space="preserve">- napoje alkoholowe niskoprocentowe (tj. wino, piwo polskiej marki, wina musujące). </w:t>
            </w:r>
          </w:p>
          <w:p w:rsidR="00C04DCC" w:rsidRPr="007B7AFB" w:rsidRDefault="00C04DCC" w:rsidP="00C04DC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  <w:r w:rsidRPr="007B7AFB">
              <w:rPr>
                <w:rFonts w:asciiTheme="minorHAnsi" w:hAnsiTheme="minorHAnsi" w:cstheme="minorHAnsi"/>
                <w:sz w:val="20"/>
                <w:szCs w:val="20"/>
              </w:rPr>
              <w:t>przygotowania deserów nie będzie wykorzystywany alkohol</w:t>
            </w:r>
            <w:r w:rsidR="00C72B58">
              <w:rPr>
                <w:rFonts w:asciiTheme="minorHAnsi" w:hAnsiTheme="minorHAnsi" w:cstheme="minorHAnsi"/>
                <w:sz w:val="20"/>
                <w:szCs w:val="20"/>
              </w:rPr>
              <w:t xml:space="preserve"> ani żelatyna wieprzowa</w:t>
            </w:r>
            <w:r w:rsidRPr="007B7AF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B7AFB" w:rsidRDefault="007B7AFB" w:rsidP="007B7AF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B7AFB">
              <w:rPr>
                <w:rFonts w:asciiTheme="minorHAnsi" w:hAnsiTheme="minorHAnsi" w:cstheme="minorHAnsi"/>
                <w:sz w:val="20"/>
                <w:szCs w:val="20"/>
              </w:rPr>
              <w:t>3. Wykonawca przygotuje propozycje dań w menu restauracji wraz z cenami za poszczególne dania i przedstawi ją Zamawiającemu do zatwierdzenia 2 miesiące przed WUF11.</w:t>
            </w:r>
          </w:p>
          <w:p w:rsidR="00E629F1" w:rsidRPr="004808F7" w:rsidRDefault="00024217" w:rsidP="00AA680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4. </w:t>
            </w:r>
            <w:r w:rsidRPr="00423B89">
              <w:rPr>
                <w:rFonts w:asciiTheme="minorHAnsi" w:hAnsiTheme="minorHAnsi" w:cstheme="minorHAnsi"/>
                <w:b/>
                <w:sz w:val="20"/>
                <w:szCs w:val="20"/>
              </w:rPr>
              <w:t>1 kelner będzie obsług</w:t>
            </w:r>
            <w:r w:rsidR="004808F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iwał nie więcej niż 10 osób.   </w:t>
            </w:r>
          </w:p>
        </w:tc>
      </w:tr>
      <w:tr w:rsidR="003D6916" w:rsidTr="001F002E">
        <w:trPr>
          <w:trHeight w:val="646"/>
        </w:trPr>
        <w:tc>
          <w:tcPr>
            <w:tcW w:w="1809" w:type="dxa"/>
          </w:tcPr>
          <w:p w:rsidR="00C6780E" w:rsidRPr="00C04DCC" w:rsidRDefault="00E629F1" w:rsidP="001F00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4DC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</w:t>
            </w:r>
            <w:r w:rsidR="00187D4D" w:rsidRPr="00C04DCC">
              <w:rPr>
                <w:rFonts w:asciiTheme="minorHAnsi" w:hAnsiTheme="minorHAnsi" w:cstheme="minorHAnsi"/>
                <w:sz w:val="22"/>
                <w:szCs w:val="22"/>
              </w:rPr>
              <w:t xml:space="preserve">. Zapewnienie świeżej wody mineralnej oraz punktów z napojami i przekąskami </w:t>
            </w:r>
          </w:p>
        </w:tc>
        <w:tc>
          <w:tcPr>
            <w:tcW w:w="5245" w:type="dxa"/>
          </w:tcPr>
          <w:p w:rsidR="00187D4D" w:rsidRPr="00C04DCC" w:rsidRDefault="00187D4D" w:rsidP="00187D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 xml:space="preserve">A. Wykonawca zapewni </w:t>
            </w:r>
            <w:r w:rsidRPr="00C04D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dystrybutory wody z opcją chłodzenia i ekologiczne kubeczki papierowe dostępne dla wszystkich uczestników. Liczba i rozmieszczenie dystrybutorów zostaną uzgodnione z Zamawiającym. </w:t>
            </w:r>
          </w:p>
          <w:p w:rsidR="00187D4D" w:rsidRPr="00C04DCC" w:rsidRDefault="00187D4D" w:rsidP="00187D4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 xml:space="preserve">B. Wykonawca zapewni </w:t>
            </w:r>
            <w:r w:rsidRPr="00C04D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wodę mineralną niegazowaną i gazowaną dla </w:t>
            </w:r>
            <w:proofErr w:type="spellStart"/>
            <w:r w:rsidRPr="00C04D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panelistów</w:t>
            </w:r>
            <w:proofErr w:type="spellEnd"/>
            <w:r w:rsidRPr="00C04D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/speakerów/mówców, która będzie serwowana na stoły prezydialne w </w:t>
            </w: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 xml:space="preserve">szklanych butelkach </w:t>
            </w:r>
            <w:r w:rsidRPr="00C04D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szklankach.</w:t>
            </w:r>
          </w:p>
          <w:p w:rsidR="00C6780E" w:rsidRPr="00C04DCC" w:rsidRDefault="00187D4D" w:rsidP="00187D4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C. Wykonawca zapewni na terenie WUF11 punkty serwujące </w:t>
            </w: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odpłatnie</w:t>
            </w:r>
            <w:r w:rsidR="001A1599">
              <w:rPr>
                <w:rFonts w:asciiTheme="minorHAnsi" w:hAnsiTheme="minorHAnsi" w:cstheme="minorHAnsi"/>
                <w:sz w:val="20"/>
                <w:szCs w:val="20"/>
              </w:rPr>
              <w:t xml:space="preserve"> (wraz z obsługą)</w:t>
            </w: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 xml:space="preserve">: napoje zimne (w puszkach lub szklanych butelkach), </w:t>
            </w:r>
            <w:r w:rsidRPr="00C04D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napoje gorące (w tym różne rodzaje kaw i herbat) oraz drobne przekąski (słodycze, drożdżówki, kanapki). Ilość </w:t>
            </w:r>
            <w:r w:rsidRPr="00C04DC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(co najmniej 10)</w:t>
            </w:r>
            <w:r w:rsidRPr="00C04D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 lokalizacja punktów zostaną uzgodnione z Zamawiającym. </w:t>
            </w:r>
          </w:p>
        </w:tc>
        <w:tc>
          <w:tcPr>
            <w:tcW w:w="1559" w:type="dxa"/>
          </w:tcPr>
          <w:p w:rsidR="00C6780E" w:rsidRPr="00C04DCC" w:rsidRDefault="00152B5A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A. 8 – 9 tys. os./dziennie</w:t>
            </w:r>
          </w:p>
          <w:p w:rsidR="00152B5A" w:rsidRPr="00C04DCC" w:rsidRDefault="00152B5A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2B5A" w:rsidRPr="00C04DCC" w:rsidRDefault="003F3330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B. około 5 tys. butelek przez 5 dni trwania WUF11, po 2,5 tys. butelek – woda niegazowana i 2,</w:t>
            </w:r>
            <w:r w:rsidR="00257AC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tys. butelek – woda gazowana</w:t>
            </w:r>
          </w:p>
          <w:p w:rsidR="00152B5A" w:rsidRPr="00C04DCC" w:rsidRDefault="00152B5A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52B5A" w:rsidRPr="00C04DCC" w:rsidRDefault="00152B5A" w:rsidP="001F00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 xml:space="preserve">C. 10 punktów </w:t>
            </w:r>
            <w:r w:rsidR="00116B06">
              <w:rPr>
                <w:rFonts w:asciiTheme="minorHAnsi" w:hAnsiTheme="minorHAnsi" w:cstheme="minorHAnsi"/>
                <w:sz w:val="20"/>
                <w:szCs w:val="20"/>
              </w:rPr>
              <w:t>z obsługą</w:t>
            </w:r>
          </w:p>
        </w:tc>
        <w:tc>
          <w:tcPr>
            <w:tcW w:w="1276" w:type="dxa"/>
          </w:tcPr>
          <w:p w:rsidR="00C6780E" w:rsidRPr="00C04DCC" w:rsidRDefault="00423B89" w:rsidP="00187D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A. i B.  – NIE</w:t>
            </w:r>
          </w:p>
          <w:p w:rsidR="00423B89" w:rsidRPr="00C04DCC" w:rsidRDefault="00423B89" w:rsidP="00187D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3B89" w:rsidRPr="00C04DCC" w:rsidRDefault="00423B89" w:rsidP="00187D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sz w:val="20"/>
                <w:szCs w:val="20"/>
              </w:rPr>
              <w:t>C. - TAK</w:t>
            </w:r>
          </w:p>
        </w:tc>
        <w:tc>
          <w:tcPr>
            <w:tcW w:w="5741" w:type="dxa"/>
          </w:tcPr>
          <w:p w:rsidR="00187D4D" w:rsidRPr="00C04DCC" w:rsidRDefault="00187D4D" w:rsidP="00187D4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Wykonawca będzie odpowiedzialny za stałe uzupełnianie dystrybutorów, papierowych kubeczków, butelek z wodą oraz wymianę szklanek. </w:t>
            </w:r>
          </w:p>
          <w:p w:rsidR="00187D4D" w:rsidRPr="00C04DCC" w:rsidRDefault="00187D4D" w:rsidP="00187D4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04D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Napoje gorące będą serwowane w papierowych kubkach i będą zamykane papierową osłonką.  </w:t>
            </w:r>
          </w:p>
          <w:p w:rsidR="00C6780E" w:rsidRPr="00C04DCC" w:rsidRDefault="00C6780E" w:rsidP="00187D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629F1" w:rsidRDefault="005B1395" w:rsidP="000A5070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B139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91105" w:rsidRPr="00390624" w:rsidRDefault="00F91105" w:rsidP="00F91105">
      <w:pPr>
        <w:spacing w:before="120"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F91105" w:rsidRDefault="00F91105" w:rsidP="000A5070">
      <w:pPr>
        <w:spacing w:before="120" w:after="120"/>
        <w:jc w:val="both"/>
      </w:pPr>
    </w:p>
    <w:sectPr w:rsidR="00F91105" w:rsidSect="0052039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49C"/>
    <w:multiLevelType w:val="hybridMultilevel"/>
    <w:tmpl w:val="2A80F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309E7"/>
    <w:multiLevelType w:val="hybridMultilevel"/>
    <w:tmpl w:val="48AE9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B53729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31169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D34F2"/>
    <w:multiLevelType w:val="hybridMultilevel"/>
    <w:tmpl w:val="A25E6CF0"/>
    <w:lvl w:ilvl="0" w:tplc="8F204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7314E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763555"/>
    <w:multiLevelType w:val="hybridMultilevel"/>
    <w:tmpl w:val="12800604"/>
    <w:lvl w:ilvl="0" w:tplc="988CC100">
      <w:start w:val="1"/>
      <w:numFmt w:val="decimal"/>
      <w:lvlText w:val="VI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2259C"/>
    <w:multiLevelType w:val="hybridMultilevel"/>
    <w:tmpl w:val="3316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387E0D"/>
    <w:multiLevelType w:val="hybridMultilevel"/>
    <w:tmpl w:val="C1902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9A10F6"/>
    <w:multiLevelType w:val="hybridMultilevel"/>
    <w:tmpl w:val="A5AC2EC4"/>
    <w:lvl w:ilvl="0" w:tplc="04150017">
      <w:start w:val="1"/>
      <w:numFmt w:val="lowerLetter"/>
      <w:lvlText w:val="%1)"/>
      <w:lvlJc w:val="left"/>
      <w:pPr>
        <w:ind w:left="3191" w:hanging="360"/>
      </w:pPr>
    </w:lvl>
    <w:lvl w:ilvl="1" w:tplc="04150019" w:tentative="1">
      <w:start w:val="1"/>
      <w:numFmt w:val="lowerLetter"/>
      <w:lvlText w:val="%2."/>
      <w:lvlJc w:val="left"/>
      <w:pPr>
        <w:ind w:left="3911" w:hanging="360"/>
      </w:pPr>
    </w:lvl>
    <w:lvl w:ilvl="2" w:tplc="0415001B" w:tentative="1">
      <w:start w:val="1"/>
      <w:numFmt w:val="lowerRoman"/>
      <w:lvlText w:val="%3."/>
      <w:lvlJc w:val="right"/>
      <w:pPr>
        <w:ind w:left="4631" w:hanging="180"/>
      </w:pPr>
    </w:lvl>
    <w:lvl w:ilvl="3" w:tplc="0415000F" w:tentative="1">
      <w:start w:val="1"/>
      <w:numFmt w:val="decimal"/>
      <w:lvlText w:val="%4."/>
      <w:lvlJc w:val="left"/>
      <w:pPr>
        <w:ind w:left="5351" w:hanging="360"/>
      </w:pPr>
    </w:lvl>
    <w:lvl w:ilvl="4" w:tplc="04150019" w:tentative="1">
      <w:start w:val="1"/>
      <w:numFmt w:val="lowerLetter"/>
      <w:lvlText w:val="%5."/>
      <w:lvlJc w:val="left"/>
      <w:pPr>
        <w:ind w:left="6071" w:hanging="360"/>
      </w:pPr>
    </w:lvl>
    <w:lvl w:ilvl="5" w:tplc="0415001B" w:tentative="1">
      <w:start w:val="1"/>
      <w:numFmt w:val="lowerRoman"/>
      <w:lvlText w:val="%6."/>
      <w:lvlJc w:val="right"/>
      <w:pPr>
        <w:ind w:left="6791" w:hanging="180"/>
      </w:pPr>
    </w:lvl>
    <w:lvl w:ilvl="6" w:tplc="0415000F" w:tentative="1">
      <w:start w:val="1"/>
      <w:numFmt w:val="decimal"/>
      <w:lvlText w:val="%7."/>
      <w:lvlJc w:val="left"/>
      <w:pPr>
        <w:ind w:left="7511" w:hanging="360"/>
      </w:pPr>
    </w:lvl>
    <w:lvl w:ilvl="7" w:tplc="04150019" w:tentative="1">
      <w:start w:val="1"/>
      <w:numFmt w:val="lowerLetter"/>
      <w:lvlText w:val="%8."/>
      <w:lvlJc w:val="left"/>
      <w:pPr>
        <w:ind w:left="8231" w:hanging="360"/>
      </w:pPr>
    </w:lvl>
    <w:lvl w:ilvl="8" w:tplc="0415001B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10">
    <w:nsid w:val="6A8B29BD"/>
    <w:multiLevelType w:val="hybridMultilevel"/>
    <w:tmpl w:val="09A208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802547"/>
    <w:multiLevelType w:val="hybridMultilevel"/>
    <w:tmpl w:val="BBBCCE1A"/>
    <w:lvl w:ilvl="0" w:tplc="EC703BE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>
    <w:nsid w:val="778465A1"/>
    <w:multiLevelType w:val="hybridMultilevel"/>
    <w:tmpl w:val="92DEB5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C0ACBD8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F0DE0EB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D44CC3"/>
    <w:multiLevelType w:val="hybridMultilevel"/>
    <w:tmpl w:val="1516433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9"/>
  </w:num>
  <w:num w:numId="5">
    <w:abstractNumId w:val="6"/>
  </w:num>
  <w:num w:numId="6">
    <w:abstractNumId w:val="13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5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F06"/>
    <w:rsid w:val="00024217"/>
    <w:rsid w:val="00037392"/>
    <w:rsid w:val="000436F7"/>
    <w:rsid w:val="00081D01"/>
    <w:rsid w:val="000957BC"/>
    <w:rsid w:val="000A5070"/>
    <w:rsid w:val="000A7EA4"/>
    <w:rsid w:val="000D4BF3"/>
    <w:rsid w:val="000E2937"/>
    <w:rsid w:val="000E3FC9"/>
    <w:rsid w:val="000E6D66"/>
    <w:rsid w:val="000E7948"/>
    <w:rsid w:val="000F0A43"/>
    <w:rsid w:val="001128D4"/>
    <w:rsid w:val="00116B06"/>
    <w:rsid w:val="00120D39"/>
    <w:rsid w:val="00132A9F"/>
    <w:rsid w:val="00144FC5"/>
    <w:rsid w:val="00147784"/>
    <w:rsid w:val="00152B5A"/>
    <w:rsid w:val="00161AB8"/>
    <w:rsid w:val="00167170"/>
    <w:rsid w:val="00175531"/>
    <w:rsid w:val="00187D4D"/>
    <w:rsid w:val="001A1599"/>
    <w:rsid w:val="001A2B48"/>
    <w:rsid w:val="001A7389"/>
    <w:rsid w:val="001F002E"/>
    <w:rsid w:val="00237403"/>
    <w:rsid w:val="00257AC4"/>
    <w:rsid w:val="00301997"/>
    <w:rsid w:val="00332276"/>
    <w:rsid w:val="00361F06"/>
    <w:rsid w:val="003862E3"/>
    <w:rsid w:val="003918FB"/>
    <w:rsid w:val="003A084E"/>
    <w:rsid w:val="003C0537"/>
    <w:rsid w:val="003C0628"/>
    <w:rsid w:val="003D6916"/>
    <w:rsid w:val="003F3330"/>
    <w:rsid w:val="004137CF"/>
    <w:rsid w:val="00423B89"/>
    <w:rsid w:val="00423D01"/>
    <w:rsid w:val="004247E5"/>
    <w:rsid w:val="00431DB7"/>
    <w:rsid w:val="00434628"/>
    <w:rsid w:val="0045691C"/>
    <w:rsid w:val="004723DF"/>
    <w:rsid w:val="0047549F"/>
    <w:rsid w:val="004808F7"/>
    <w:rsid w:val="00493D06"/>
    <w:rsid w:val="004A37BB"/>
    <w:rsid w:val="004A403F"/>
    <w:rsid w:val="004B491B"/>
    <w:rsid w:val="004C2D1E"/>
    <w:rsid w:val="004C4242"/>
    <w:rsid w:val="00520394"/>
    <w:rsid w:val="00535412"/>
    <w:rsid w:val="00545F86"/>
    <w:rsid w:val="0058019B"/>
    <w:rsid w:val="005848E1"/>
    <w:rsid w:val="00587F7F"/>
    <w:rsid w:val="00591DDE"/>
    <w:rsid w:val="005B1395"/>
    <w:rsid w:val="005C0FF0"/>
    <w:rsid w:val="005F146E"/>
    <w:rsid w:val="005F5730"/>
    <w:rsid w:val="00600D34"/>
    <w:rsid w:val="006155BA"/>
    <w:rsid w:val="00647660"/>
    <w:rsid w:val="00695EEC"/>
    <w:rsid w:val="006F7829"/>
    <w:rsid w:val="00722DEF"/>
    <w:rsid w:val="0076034D"/>
    <w:rsid w:val="007606F8"/>
    <w:rsid w:val="0077318A"/>
    <w:rsid w:val="007822E0"/>
    <w:rsid w:val="007830F4"/>
    <w:rsid w:val="007A044D"/>
    <w:rsid w:val="007B3C9A"/>
    <w:rsid w:val="007B7AFB"/>
    <w:rsid w:val="007B7C44"/>
    <w:rsid w:val="007D2BA8"/>
    <w:rsid w:val="007F0BAA"/>
    <w:rsid w:val="00810D80"/>
    <w:rsid w:val="00820654"/>
    <w:rsid w:val="0082564B"/>
    <w:rsid w:val="00837094"/>
    <w:rsid w:val="0084558A"/>
    <w:rsid w:val="008721A8"/>
    <w:rsid w:val="0088484C"/>
    <w:rsid w:val="0088730A"/>
    <w:rsid w:val="008934EB"/>
    <w:rsid w:val="008A0A2F"/>
    <w:rsid w:val="008B12F6"/>
    <w:rsid w:val="008D555D"/>
    <w:rsid w:val="008D6DDA"/>
    <w:rsid w:val="008F3C12"/>
    <w:rsid w:val="00915930"/>
    <w:rsid w:val="00965D25"/>
    <w:rsid w:val="00993451"/>
    <w:rsid w:val="009C10BC"/>
    <w:rsid w:val="00A0187B"/>
    <w:rsid w:val="00A1020F"/>
    <w:rsid w:val="00A2463B"/>
    <w:rsid w:val="00A53293"/>
    <w:rsid w:val="00A7648A"/>
    <w:rsid w:val="00A765A6"/>
    <w:rsid w:val="00A82F80"/>
    <w:rsid w:val="00A92569"/>
    <w:rsid w:val="00AA6801"/>
    <w:rsid w:val="00AF39B1"/>
    <w:rsid w:val="00B154DA"/>
    <w:rsid w:val="00B905E1"/>
    <w:rsid w:val="00B97FEA"/>
    <w:rsid w:val="00BF0321"/>
    <w:rsid w:val="00C04DCC"/>
    <w:rsid w:val="00C10FE6"/>
    <w:rsid w:val="00C27A7A"/>
    <w:rsid w:val="00C335B6"/>
    <w:rsid w:val="00C601A8"/>
    <w:rsid w:val="00C642E0"/>
    <w:rsid w:val="00C6780E"/>
    <w:rsid w:val="00C72B58"/>
    <w:rsid w:val="00C74573"/>
    <w:rsid w:val="00CA47AB"/>
    <w:rsid w:val="00CB4289"/>
    <w:rsid w:val="00CC66D6"/>
    <w:rsid w:val="00CE425C"/>
    <w:rsid w:val="00DB444F"/>
    <w:rsid w:val="00DB7D48"/>
    <w:rsid w:val="00DD667F"/>
    <w:rsid w:val="00DE39BE"/>
    <w:rsid w:val="00DF3F25"/>
    <w:rsid w:val="00E03A5D"/>
    <w:rsid w:val="00E33229"/>
    <w:rsid w:val="00E342FB"/>
    <w:rsid w:val="00E52338"/>
    <w:rsid w:val="00E611A0"/>
    <w:rsid w:val="00E629F1"/>
    <w:rsid w:val="00E64F45"/>
    <w:rsid w:val="00E706CF"/>
    <w:rsid w:val="00EA2F07"/>
    <w:rsid w:val="00EE13C2"/>
    <w:rsid w:val="00F00587"/>
    <w:rsid w:val="00F028E1"/>
    <w:rsid w:val="00F52826"/>
    <w:rsid w:val="00F6507B"/>
    <w:rsid w:val="00F91105"/>
    <w:rsid w:val="00FA16C8"/>
    <w:rsid w:val="00FA43E2"/>
    <w:rsid w:val="00FD1DCE"/>
    <w:rsid w:val="00FF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5848E1"/>
  </w:style>
  <w:style w:type="paragraph" w:styleId="Tekstkomentarza">
    <w:name w:val="annotation text"/>
    <w:basedOn w:val="Normalny"/>
    <w:link w:val="TekstkomentarzaZnak"/>
    <w:uiPriority w:val="99"/>
    <w:rsid w:val="005848E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nakZnak">
    <w:name w:val="Znak Znak"/>
    <w:basedOn w:val="Normalny"/>
    <w:rsid w:val="005848E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aliases w:val="L1,Numerowanie,Akapit z listą5,maz_wyliczenie,opis dzialania,K-P_odwolanie,A_wyliczenie,Akapit z listą 1,Bullet Number,List Paragraph1,lp1,List Paragraph2,ISCG Numerowanie,lp11,List Paragraph11,Bullet 1,Body MS Bullet,List Paragraph"/>
    <w:basedOn w:val="Normalny"/>
    <w:link w:val="AkapitzlistZnak"/>
    <w:uiPriority w:val="34"/>
    <w:qFormat/>
    <w:rsid w:val="005848E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Bullet Number Znak,List Paragraph1 Znak,lp1 Znak,List Paragraph2 Znak,lp11 Znak"/>
    <w:link w:val="Akapitzlist"/>
    <w:uiPriority w:val="34"/>
    <w:qFormat/>
    <w:locked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8E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B1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730"/>
    <w:rPr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730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5848E1"/>
  </w:style>
  <w:style w:type="paragraph" w:styleId="Tekstkomentarza">
    <w:name w:val="annotation text"/>
    <w:basedOn w:val="Normalny"/>
    <w:link w:val="TekstkomentarzaZnak"/>
    <w:uiPriority w:val="99"/>
    <w:rsid w:val="005848E1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ZnakZnak">
    <w:name w:val="Znak Znak"/>
    <w:basedOn w:val="Normalny"/>
    <w:rsid w:val="005848E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aliases w:val="L1,Numerowanie,Akapit z listą5,maz_wyliczenie,opis dzialania,K-P_odwolanie,A_wyliczenie,Akapit z listą 1,Bullet Number,List Paragraph1,lp1,List Paragraph2,ISCG Numerowanie,lp11,List Paragraph11,Bullet 1,Body MS Bullet,List Paragraph"/>
    <w:basedOn w:val="Normalny"/>
    <w:link w:val="AkapitzlistZnak"/>
    <w:uiPriority w:val="34"/>
    <w:qFormat/>
    <w:rsid w:val="005848E1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L1 Znak,Numerowanie Znak,Akapit z listą5 Znak,maz_wyliczenie Znak,opis dzialania Znak,K-P_odwolanie Znak,A_wyliczenie Znak,Akapit z listą 1 Znak,Bullet Number Znak,List Paragraph1 Znak,lp1 Znak,List Paragraph2 Znak,lp11 Znak"/>
    <w:link w:val="Akapitzlist"/>
    <w:uiPriority w:val="34"/>
    <w:qFormat/>
    <w:locked/>
    <w:rsid w:val="005848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8E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B1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730"/>
    <w:rPr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730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4CD52-CFF8-4AE5-A95F-B49D3D239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8</Pages>
  <Words>3590</Words>
  <Characters>21542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Lelas</dc:creator>
  <cp:lastModifiedBy>Patrycja Lelas</cp:lastModifiedBy>
  <cp:revision>48</cp:revision>
  <cp:lastPrinted>2021-07-12T12:52:00Z</cp:lastPrinted>
  <dcterms:created xsi:type="dcterms:W3CDTF">2021-07-13T10:06:00Z</dcterms:created>
  <dcterms:modified xsi:type="dcterms:W3CDTF">2021-07-14T11:18:00Z</dcterms:modified>
</cp:coreProperties>
</file>